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ED40B" w14:textId="77777777" w:rsidR="009733AA" w:rsidRPr="00B214B8" w:rsidRDefault="009733AA">
      <w:pPr>
        <w:rPr>
          <w:color w:val="000000"/>
          <w:sz w:val="24"/>
          <w:szCs w:val="24"/>
          <w:lang w:val="ro-RO"/>
        </w:rPr>
      </w:pPr>
    </w:p>
    <w:p w14:paraId="69998063" w14:textId="77777777" w:rsidR="0053784E" w:rsidRPr="00B214B8" w:rsidRDefault="0053784E">
      <w:pPr>
        <w:rPr>
          <w:color w:val="000000"/>
          <w:sz w:val="24"/>
          <w:szCs w:val="24"/>
          <w:lang w:val="ro-RO"/>
        </w:rPr>
      </w:pPr>
    </w:p>
    <w:p w14:paraId="40DF405D" w14:textId="77777777" w:rsidR="0053784E" w:rsidRPr="00B214B8" w:rsidRDefault="0053784E">
      <w:pPr>
        <w:rPr>
          <w:color w:val="000000"/>
          <w:sz w:val="24"/>
          <w:szCs w:val="24"/>
          <w:lang w:val="ro-RO"/>
        </w:rPr>
      </w:pPr>
    </w:p>
    <w:p w14:paraId="4FB506ED" w14:textId="77777777" w:rsidR="00BC3769" w:rsidRPr="00B214B8" w:rsidRDefault="00BC3769">
      <w:pPr>
        <w:rPr>
          <w:color w:val="000000"/>
          <w:sz w:val="24"/>
          <w:szCs w:val="24"/>
          <w:lang w:val="ro-RO"/>
        </w:rPr>
      </w:pPr>
    </w:p>
    <w:p w14:paraId="6ED79573" w14:textId="77777777" w:rsidR="00BC3769" w:rsidRPr="00B214B8" w:rsidRDefault="00BC3769">
      <w:pPr>
        <w:rPr>
          <w:color w:val="000000"/>
          <w:sz w:val="24"/>
          <w:szCs w:val="24"/>
          <w:lang w:val="ro-RO"/>
        </w:rPr>
      </w:pPr>
    </w:p>
    <w:p w14:paraId="5F8D576F" w14:textId="77777777" w:rsidR="0053784E" w:rsidRPr="00B214B8" w:rsidRDefault="0053784E">
      <w:pPr>
        <w:pStyle w:val="TableText"/>
        <w:jc w:val="center"/>
        <w:rPr>
          <w:b/>
          <w:color w:val="000000"/>
          <w:szCs w:val="24"/>
          <w:lang w:val="ro-RO"/>
        </w:rPr>
      </w:pPr>
    </w:p>
    <w:p w14:paraId="4C602480" w14:textId="77777777" w:rsidR="0053784E" w:rsidRPr="00B214B8" w:rsidRDefault="0053784E">
      <w:pPr>
        <w:pStyle w:val="TableText"/>
        <w:jc w:val="center"/>
        <w:rPr>
          <w:b/>
          <w:color w:val="000000"/>
          <w:szCs w:val="24"/>
          <w:lang w:val="ro-RO"/>
        </w:rPr>
      </w:pPr>
    </w:p>
    <w:p w14:paraId="1F6520E9" w14:textId="77777777" w:rsidR="00C561A4" w:rsidRPr="00B214B8" w:rsidRDefault="00C561A4" w:rsidP="00C561A4">
      <w:pPr>
        <w:rPr>
          <w:color w:val="000000"/>
          <w:sz w:val="24"/>
          <w:szCs w:val="24"/>
          <w:lang w:val="ro-RO"/>
        </w:rPr>
      </w:pPr>
    </w:p>
    <w:p w14:paraId="05AC5F64" w14:textId="77777777" w:rsidR="00C561A4" w:rsidRPr="00B214B8" w:rsidRDefault="00C561A4" w:rsidP="00C561A4">
      <w:pPr>
        <w:pStyle w:val="TableText"/>
        <w:jc w:val="center"/>
        <w:rPr>
          <w:b/>
          <w:color w:val="000000"/>
          <w:szCs w:val="24"/>
          <w:lang w:val="ro-RO"/>
        </w:rPr>
      </w:pPr>
    </w:p>
    <w:p w14:paraId="40D44383" w14:textId="77777777" w:rsidR="00C561A4" w:rsidRPr="00B214B8" w:rsidRDefault="00C561A4" w:rsidP="00C561A4">
      <w:pPr>
        <w:pStyle w:val="TableText"/>
        <w:jc w:val="center"/>
        <w:rPr>
          <w:b/>
          <w:color w:val="000000"/>
          <w:szCs w:val="24"/>
          <w:lang w:val="ro-RO"/>
        </w:rPr>
      </w:pPr>
    </w:p>
    <w:p w14:paraId="2A2EDDAB" w14:textId="77777777" w:rsidR="00C561A4" w:rsidRPr="00845629" w:rsidRDefault="00C561A4" w:rsidP="00C561A4">
      <w:pPr>
        <w:pStyle w:val="TableText"/>
        <w:jc w:val="center"/>
        <w:rPr>
          <w:b/>
          <w:color w:val="000000"/>
          <w:szCs w:val="24"/>
          <w:lang w:val="ro-RO"/>
        </w:rPr>
      </w:pPr>
      <w:r w:rsidRPr="00845629">
        <w:rPr>
          <w:b/>
          <w:color w:val="000000"/>
          <w:szCs w:val="24"/>
          <w:lang w:val="ro-RO"/>
        </w:rPr>
        <w:t>DOCUMENTAŢIA</w:t>
      </w:r>
    </w:p>
    <w:p w14:paraId="62FAC43B" w14:textId="77777777" w:rsidR="00C561A4" w:rsidRPr="00845629" w:rsidRDefault="00C561A4" w:rsidP="00C561A4">
      <w:pPr>
        <w:pStyle w:val="TableText"/>
        <w:jc w:val="center"/>
        <w:rPr>
          <w:b/>
          <w:color w:val="000000"/>
          <w:szCs w:val="24"/>
          <w:lang w:val="ro-RO"/>
        </w:rPr>
      </w:pPr>
      <w:r w:rsidRPr="00845629">
        <w:rPr>
          <w:b/>
          <w:color w:val="000000"/>
          <w:szCs w:val="24"/>
          <w:lang w:val="ro-RO"/>
        </w:rPr>
        <w:t xml:space="preserve"> PROCEDURII DE ACHIZITIE </w:t>
      </w:r>
    </w:p>
    <w:p w14:paraId="494706D7" w14:textId="77777777" w:rsidR="00C561A4" w:rsidRPr="00845629" w:rsidRDefault="00C561A4" w:rsidP="00C561A4">
      <w:pPr>
        <w:pStyle w:val="TableText"/>
        <w:spacing w:before="120"/>
        <w:jc w:val="center"/>
        <w:rPr>
          <w:b/>
          <w:color w:val="000000"/>
          <w:szCs w:val="24"/>
          <w:lang w:val="ro-RO"/>
        </w:rPr>
      </w:pPr>
    </w:p>
    <w:p w14:paraId="44DE462A" w14:textId="77777777" w:rsidR="00C561A4" w:rsidRPr="00845629" w:rsidRDefault="00C561A4" w:rsidP="00C561A4">
      <w:pPr>
        <w:pStyle w:val="TableText"/>
        <w:spacing w:before="120"/>
        <w:jc w:val="center"/>
        <w:rPr>
          <w:color w:val="000000"/>
          <w:szCs w:val="24"/>
          <w:lang w:val="ro-RO"/>
        </w:rPr>
      </w:pPr>
    </w:p>
    <w:p w14:paraId="1E368DDB" w14:textId="77777777" w:rsidR="00C561A4" w:rsidRPr="00845629" w:rsidRDefault="00C561A4" w:rsidP="00C561A4">
      <w:pPr>
        <w:pStyle w:val="TableText"/>
        <w:spacing w:before="120"/>
        <w:jc w:val="center"/>
        <w:rPr>
          <w:color w:val="000000"/>
          <w:szCs w:val="24"/>
          <w:lang w:val="ro-RO"/>
        </w:rPr>
      </w:pPr>
      <w:r w:rsidRPr="00845629">
        <w:rPr>
          <w:color w:val="000000"/>
          <w:szCs w:val="24"/>
          <w:lang w:val="ro-RO"/>
        </w:rPr>
        <w:t>OBIECTUL PROCEDURII DE ACHIZIŢIE:</w:t>
      </w:r>
    </w:p>
    <w:p w14:paraId="288FED04" w14:textId="77777777" w:rsidR="00190E34" w:rsidRPr="00845629" w:rsidRDefault="00190E34" w:rsidP="00C561A4">
      <w:pPr>
        <w:pStyle w:val="TableText"/>
        <w:spacing w:before="120"/>
        <w:jc w:val="center"/>
        <w:rPr>
          <w:color w:val="000000"/>
          <w:szCs w:val="24"/>
          <w:lang w:val="ro-RO"/>
        </w:rPr>
      </w:pPr>
    </w:p>
    <w:p w14:paraId="0388FEA9" w14:textId="41034483" w:rsidR="00C561A4" w:rsidRPr="00845629" w:rsidRDefault="00190E34" w:rsidP="00190E34">
      <w:pPr>
        <w:pStyle w:val="TableText"/>
        <w:jc w:val="center"/>
        <w:rPr>
          <w:b/>
          <w:bCs/>
          <w:szCs w:val="24"/>
          <w:lang w:val="ro-RO"/>
        </w:rPr>
      </w:pPr>
      <w:r w:rsidRPr="00845629">
        <w:rPr>
          <w:b/>
          <w:bCs/>
          <w:szCs w:val="24"/>
          <w:lang w:val="ro-RO"/>
        </w:rPr>
        <w:t>Atribuirea prin procedură competitivă a contractelor de servicii publice prin punerea la dispoziție a materialului rulant nou achiziționat de ARF, respectiv a trenurilor electrice inter-regionale, denumite RE-IR, destinate transportului interregional feroviar de călători</w:t>
      </w:r>
      <w:r w:rsidR="00E148AF" w:rsidRPr="00845629">
        <w:rPr>
          <w:b/>
          <w:bCs/>
          <w:szCs w:val="24"/>
          <w:lang w:val="ro-RO"/>
        </w:rPr>
        <w:t xml:space="preserve"> (CSP-L2)</w:t>
      </w:r>
    </w:p>
    <w:p w14:paraId="5BD32D3F" w14:textId="77777777" w:rsidR="00190E34" w:rsidRPr="00845629" w:rsidRDefault="00190E34" w:rsidP="00190E34">
      <w:pPr>
        <w:pStyle w:val="TableText"/>
        <w:jc w:val="center"/>
        <w:rPr>
          <w:b/>
          <w:color w:val="000000"/>
          <w:szCs w:val="24"/>
          <w:lang w:val="ro-RO"/>
        </w:rPr>
      </w:pPr>
    </w:p>
    <w:p w14:paraId="775832FE" w14:textId="77777777" w:rsidR="00E148AF" w:rsidRPr="00845629" w:rsidRDefault="00E148AF" w:rsidP="00190E34">
      <w:pPr>
        <w:pStyle w:val="TableText"/>
        <w:jc w:val="center"/>
        <w:rPr>
          <w:b/>
          <w:color w:val="000000"/>
          <w:szCs w:val="24"/>
          <w:lang w:val="ro-RO"/>
        </w:rPr>
      </w:pPr>
    </w:p>
    <w:p w14:paraId="31999C08" w14:textId="77777777" w:rsidR="00E148AF" w:rsidRPr="00845629" w:rsidRDefault="00E148AF" w:rsidP="00190E34">
      <w:pPr>
        <w:pStyle w:val="TableText"/>
        <w:jc w:val="center"/>
        <w:rPr>
          <w:b/>
          <w:color w:val="000000"/>
          <w:szCs w:val="24"/>
          <w:lang w:val="ro-RO"/>
        </w:rPr>
      </w:pPr>
    </w:p>
    <w:p w14:paraId="41F5F304" w14:textId="77777777" w:rsidR="00E148AF" w:rsidRPr="00845629" w:rsidRDefault="00E148AF" w:rsidP="00190E34">
      <w:pPr>
        <w:pStyle w:val="TableText"/>
        <w:jc w:val="center"/>
        <w:rPr>
          <w:b/>
          <w:color w:val="000000"/>
          <w:szCs w:val="24"/>
          <w:lang w:val="ro-RO"/>
        </w:rPr>
      </w:pPr>
    </w:p>
    <w:p w14:paraId="1B10CF97" w14:textId="77777777" w:rsidR="00E148AF" w:rsidRPr="00845629" w:rsidRDefault="00E148AF" w:rsidP="00190E34">
      <w:pPr>
        <w:pStyle w:val="TableText"/>
        <w:jc w:val="center"/>
        <w:rPr>
          <w:b/>
          <w:color w:val="000000"/>
          <w:szCs w:val="24"/>
          <w:lang w:val="ro-RO"/>
        </w:rPr>
      </w:pPr>
    </w:p>
    <w:p w14:paraId="399E4D52" w14:textId="77777777" w:rsidR="00C561A4" w:rsidRPr="00845629" w:rsidRDefault="00C561A4" w:rsidP="00C561A4">
      <w:pPr>
        <w:pStyle w:val="TableText"/>
        <w:rPr>
          <w:b/>
          <w:color w:val="000000"/>
          <w:szCs w:val="24"/>
          <w:lang w:val="ro-RO"/>
        </w:rPr>
      </w:pPr>
    </w:p>
    <w:p w14:paraId="090917E9" w14:textId="59CAB3BB" w:rsidR="00E87C7D" w:rsidRPr="00845629" w:rsidRDefault="00E87C7D" w:rsidP="00E87C7D">
      <w:pPr>
        <w:pStyle w:val="TableText"/>
        <w:rPr>
          <w:bCs/>
          <w:i/>
          <w:iCs/>
          <w:color w:val="000000"/>
          <w:szCs w:val="24"/>
          <w:lang w:val="ro-RO"/>
        </w:rPr>
      </w:pPr>
      <w:r w:rsidRPr="00845629">
        <w:rPr>
          <w:bCs/>
          <w:i/>
          <w:iCs/>
          <w:color w:val="000000"/>
          <w:szCs w:val="24"/>
          <w:lang w:val="ro-RO"/>
        </w:rPr>
        <w:t xml:space="preserve">              </w:t>
      </w:r>
      <w:r w:rsidR="00B362DE" w:rsidRPr="00845629">
        <w:rPr>
          <w:bCs/>
          <w:i/>
          <w:iCs/>
          <w:color w:val="000000"/>
          <w:szCs w:val="24"/>
          <w:lang w:val="ro-RO"/>
        </w:rPr>
        <w:tab/>
      </w:r>
      <w:r w:rsidRPr="00845629">
        <w:rPr>
          <w:bCs/>
          <w:i/>
          <w:iCs/>
          <w:color w:val="000000"/>
          <w:szCs w:val="24"/>
          <w:lang w:val="ro-RO"/>
        </w:rPr>
        <w:t xml:space="preserve">  ORDONATOR: </w:t>
      </w:r>
    </w:p>
    <w:p w14:paraId="065474E5" w14:textId="0596DAAD" w:rsidR="00E87C7D" w:rsidRPr="00845629" w:rsidRDefault="000615EA" w:rsidP="00E87C7D">
      <w:pPr>
        <w:ind w:left="3600" w:hanging="3600"/>
        <w:jc w:val="both"/>
        <w:rPr>
          <w:b/>
          <w:iCs/>
          <w:sz w:val="24"/>
          <w:szCs w:val="24"/>
          <w:lang w:val="ro-RO"/>
        </w:rPr>
      </w:pPr>
      <w:r w:rsidRPr="00845629">
        <w:rPr>
          <w:b/>
          <w:iCs/>
          <w:sz w:val="24"/>
          <w:szCs w:val="24"/>
          <w:lang w:val="ro-RO"/>
        </w:rPr>
        <w:t>AUTORITATEA PENTRU REFORMĂ FEROVIARĂ</w:t>
      </w:r>
    </w:p>
    <w:p w14:paraId="1BA39312" w14:textId="58DE1E87" w:rsidR="000615EA" w:rsidRPr="00845629" w:rsidRDefault="000615EA" w:rsidP="000615EA">
      <w:pPr>
        <w:ind w:left="720"/>
        <w:jc w:val="both"/>
        <w:rPr>
          <w:b/>
          <w:iCs/>
          <w:sz w:val="24"/>
          <w:szCs w:val="24"/>
          <w:lang w:val="ro-RO"/>
        </w:rPr>
      </w:pPr>
      <w:r w:rsidRPr="00845629">
        <w:rPr>
          <w:b/>
          <w:iCs/>
          <w:sz w:val="24"/>
          <w:szCs w:val="24"/>
          <w:lang w:val="ro-RO"/>
        </w:rPr>
        <w:t xml:space="preserve">            Președinte</w:t>
      </w:r>
    </w:p>
    <w:p w14:paraId="04C7957E" w14:textId="62C2EAB7" w:rsidR="000615EA" w:rsidRPr="00845629" w:rsidRDefault="000615EA" w:rsidP="000615EA">
      <w:pPr>
        <w:ind w:left="720"/>
        <w:jc w:val="both"/>
        <w:rPr>
          <w:b/>
          <w:iCs/>
          <w:sz w:val="24"/>
          <w:szCs w:val="24"/>
          <w:lang w:val="ro-RO"/>
        </w:rPr>
      </w:pPr>
      <w:r w:rsidRPr="00845629">
        <w:rPr>
          <w:b/>
          <w:iCs/>
          <w:sz w:val="24"/>
          <w:szCs w:val="24"/>
          <w:lang w:val="ro-RO"/>
        </w:rPr>
        <w:t>Ștefan-Adrian ROȘEANU</w:t>
      </w:r>
    </w:p>
    <w:p w14:paraId="71153AF2" w14:textId="77777777" w:rsidR="00E87C7D" w:rsidRPr="00845629" w:rsidRDefault="00E87C7D" w:rsidP="00E87C7D">
      <w:pPr>
        <w:pStyle w:val="TableText"/>
        <w:rPr>
          <w:b/>
          <w:color w:val="000000"/>
          <w:szCs w:val="24"/>
          <w:lang w:val="ro-RO"/>
        </w:rPr>
      </w:pPr>
    </w:p>
    <w:p w14:paraId="56835A3D" w14:textId="77777777" w:rsidR="0073181D" w:rsidRDefault="0073181D" w:rsidP="00E87C7D">
      <w:pPr>
        <w:pStyle w:val="TableText"/>
        <w:rPr>
          <w:ins w:id="0" w:author="Mirela RACIANU" w:date="2024-08-14T13:13:00Z" w16du:dateUtc="2024-08-14T10:13:00Z"/>
          <w:b/>
          <w:color w:val="000000"/>
          <w:szCs w:val="24"/>
          <w:lang w:val="ro-RO"/>
        </w:rPr>
      </w:pPr>
    </w:p>
    <w:p w14:paraId="6741D966" w14:textId="77777777" w:rsidR="00D862A7" w:rsidRDefault="00D862A7" w:rsidP="00E87C7D">
      <w:pPr>
        <w:pStyle w:val="TableText"/>
        <w:rPr>
          <w:ins w:id="1" w:author="Mirela RACIANU" w:date="2024-08-14T13:13:00Z" w16du:dateUtc="2024-08-14T10:13:00Z"/>
          <w:b/>
          <w:color w:val="000000"/>
          <w:szCs w:val="24"/>
          <w:lang w:val="ro-RO"/>
        </w:rPr>
      </w:pPr>
    </w:p>
    <w:p w14:paraId="59E1630F" w14:textId="77777777" w:rsidR="00D862A7" w:rsidRDefault="00D862A7" w:rsidP="00E87C7D">
      <w:pPr>
        <w:pStyle w:val="TableText"/>
        <w:rPr>
          <w:ins w:id="2" w:author="Mirela RACIANU" w:date="2024-08-14T13:13:00Z" w16du:dateUtc="2024-08-14T10:13:00Z"/>
          <w:b/>
          <w:color w:val="000000"/>
          <w:szCs w:val="24"/>
          <w:lang w:val="ro-RO"/>
        </w:rPr>
      </w:pPr>
    </w:p>
    <w:p w14:paraId="391FF4DD" w14:textId="77777777" w:rsidR="00D862A7" w:rsidRPr="00845629" w:rsidRDefault="00D862A7" w:rsidP="00E87C7D">
      <w:pPr>
        <w:pStyle w:val="TableText"/>
        <w:rPr>
          <w:b/>
          <w:color w:val="000000"/>
          <w:szCs w:val="24"/>
          <w:lang w:val="ro-RO"/>
        </w:rPr>
      </w:pPr>
    </w:p>
    <w:p w14:paraId="0829A79C" w14:textId="77777777" w:rsidR="00E87C7D" w:rsidRPr="00845629" w:rsidRDefault="00E87C7D" w:rsidP="00E87C7D">
      <w:pPr>
        <w:pStyle w:val="TableText"/>
        <w:rPr>
          <w:b/>
          <w:color w:val="000000"/>
          <w:szCs w:val="24"/>
          <w:lang w:val="ro-RO"/>
        </w:rPr>
      </w:pPr>
    </w:p>
    <w:p w14:paraId="410FD028" w14:textId="77777777" w:rsidR="00E87C7D" w:rsidRPr="00845629" w:rsidRDefault="00E87C7D" w:rsidP="00E87C7D">
      <w:pPr>
        <w:pStyle w:val="TableText"/>
        <w:rPr>
          <w:bCs/>
          <w:i/>
          <w:iCs/>
          <w:color w:val="000000"/>
          <w:szCs w:val="24"/>
          <w:lang w:val="ro-RO"/>
        </w:rPr>
      </w:pPr>
      <w:r w:rsidRPr="00845629">
        <w:rPr>
          <w:bCs/>
          <w:i/>
          <w:iCs/>
          <w:color w:val="000000"/>
          <w:szCs w:val="24"/>
          <w:lang w:val="ro-RO"/>
        </w:rPr>
        <w:t xml:space="preserve">               ORGANIZATOR: </w:t>
      </w:r>
    </w:p>
    <w:p w14:paraId="16B1691F" w14:textId="77777777" w:rsidR="00E87C7D" w:rsidRPr="00845629" w:rsidRDefault="00E87C7D" w:rsidP="00E87C7D">
      <w:pPr>
        <w:pStyle w:val="TableText"/>
        <w:rPr>
          <w:b/>
          <w:i/>
          <w:iCs/>
          <w:caps/>
          <w:color w:val="000000"/>
          <w:szCs w:val="24"/>
          <w:lang w:val="ro-RO"/>
        </w:rPr>
      </w:pPr>
      <w:r w:rsidRPr="00845629">
        <w:rPr>
          <w:b/>
          <w:i/>
          <w:iCs/>
          <w:caps/>
          <w:color w:val="000000"/>
          <w:szCs w:val="24"/>
          <w:lang w:val="ro-RO"/>
        </w:rPr>
        <w:t>BURSA ROMÂNĂ DE MĂRFURI S.A.</w:t>
      </w:r>
    </w:p>
    <w:p w14:paraId="2F1A94E4" w14:textId="77777777" w:rsidR="00E87C7D" w:rsidRPr="00845629" w:rsidRDefault="00E87C7D" w:rsidP="00E87C7D">
      <w:pPr>
        <w:pStyle w:val="TableText"/>
        <w:rPr>
          <w:b/>
          <w:i/>
          <w:iCs/>
          <w:szCs w:val="24"/>
          <w:lang w:val="ro-RO"/>
        </w:rPr>
      </w:pPr>
      <w:r w:rsidRPr="00845629">
        <w:rPr>
          <w:b/>
          <w:i/>
          <w:iCs/>
          <w:szCs w:val="24"/>
          <w:lang w:val="ro-RO"/>
        </w:rPr>
        <w:t xml:space="preserve">       Director General - Presedinte,</w:t>
      </w:r>
    </w:p>
    <w:p w14:paraId="29CEC55F" w14:textId="77777777" w:rsidR="00E87C7D" w:rsidRPr="00845629" w:rsidRDefault="00E87C7D" w:rsidP="00E87C7D">
      <w:pPr>
        <w:pStyle w:val="TableText"/>
        <w:rPr>
          <w:b/>
          <w:i/>
          <w:iCs/>
          <w:szCs w:val="24"/>
          <w:lang w:val="ro-RO"/>
        </w:rPr>
      </w:pPr>
      <w:r w:rsidRPr="00845629">
        <w:rPr>
          <w:b/>
          <w:i/>
          <w:iCs/>
          <w:szCs w:val="24"/>
          <w:lang w:val="ro-RO"/>
        </w:rPr>
        <w:t xml:space="preserve">            Gabriel PURICE</w:t>
      </w:r>
    </w:p>
    <w:p w14:paraId="7C769F7B" w14:textId="77777777" w:rsidR="00E87C7D" w:rsidRPr="00845629" w:rsidRDefault="00E87C7D" w:rsidP="00E87C7D">
      <w:pPr>
        <w:pStyle w:val="TableText"/>
        <w:rPr>
          <w:b/>
          <w:i/>
          <w:iCs/>
          <w:szCs w:val="24"/>
          <w:lang w:val="ro-RO"/>
        </w:rPr>
      </w:pPr>
    </w:p>
    <w:p w14:paraId="6DD126F2" w14:textId="77777777" w:rsidR="00E87C7D" w:rsidRPr="00845629" w:rsidRDefault="00E87C7D" w:rsidP="00E87C7D">
      <w:pPr>
        <w:pStyle w:val="TableText"/>
        <w:rPr>
          <w:b/>
          <w:i/>
          <w:iCs/>
          <w:szCs w:val="24"/>
          <w:lang w:val="ro-RO"/>
        </w:rPr>
      </w:pPr>
    </w:p>
    <w:p w14:paraId="0BCFF619" w14:textId="77777777" w:rsidR="00E87C7D" w:rsidRDefault="00E87C7D" w:rsidP="00E87C7D">
      <w:pPr>
        <w:pStyle w:val="TableText"/>
        <w:rPr>
          <w:ins w:id="3" w:author="Mirela RACIANU" w:date="2024-08-14T13:13:00Z" w16du:dateUtc="2024-08-14T10:13:00Z"/>
          <w:b/>
          <w:i/>
          <w:iCs/>
          <w:szCs w:val="24"/>
          <w:lang w:val="ro-RO"/>
        </w:rPr>
      </w:pPr>
    </w:p>
    <w:p w14:paraId="3AFBF2C8" w14:textId="77777777" w:rsidR="00D862A7" w:rsidRDefault="00D862A7" w:rsidP="00E87C7D">
      <w:pPr>
        <w:pStyle w:val="TableText"/>
        <w:rPr>
          <w:ins w:id="4" w:author="Mirela RACIANU" w:date="2024-08-14T13:13:00Z" w16du:dateUtc="2024-08-14T10:13:00Z"/>
          <w:b/>
          <w:i/>
          <w:iCs/>
          <w:szCs w:val="24"/>
          <w:lang w:val="ro-RO"/>
        </w:rPr>
      </w:pPr>
    </w:p>
    <w:p w14:paraId="72F178AE" w14:textId="77777777" w:rsidR="00D862A7" w:rsidRPr="00845629" w:rsidRDefault="00D862A7" w:rsidP="00E87C7D">
      <w:pPr>
        <w:pStyle w:val="TableText"/>
        <w:rPr>
          <w:b/>
          <w:i/>
          <w:iCs/>
          <w:szCs w:val="24"/>
          <w:lang w:val="ro-RO"/>
        </w:rPr>
      </w:pPr>
    </w:p>
    <w:p w14:paraId="4420CB03" w14:textId="77777777" w:rsidR="00E87C7D" w:rsidRPr="00845629" w:rsidRDefault="00E87C7D" w:rsidP="00E87C7D">
      <w:pPr>
        <w:ind w:left="3600" w:hanging="3600"/>
        <w:jc w:val="both"/>
        <w:rPr>
          <w:bCs/>
          <w:i/>
          <w:iCs/>
          <w:sz w:val="24"/>
          <w:szCs w:val="24"/>
          <w:lang w:val="ro-RO"/>
        </w:rPr>
      </w:pPr>
    </w:p>
    <w:p w14:paraId="39191931" w14:textId="3C3F293E" w:rsidR="00E87C7D" w:rsidRPr="00845629" w:rsidRDefault="00E87C7D" w:rsidP="00E87C7D">
      <w:pPr>
        <w:pStyle w:val="TableText"/>
        <w:rPr>
          <w:bCs/>
          <w:i/>
          <w:iCs/>
          <w:szCs w:val="24"/>
          <w:lang w:val="ro-RO"/>
        </w:rPr>
      </w:pPr>
      <w:r w:rsidRPr="00845629">
        <w:rPr>
          <w:bCs/>
          <w:i/>
          <w:iCs/>
          <w:szCs w:val="24"/>
          <w:lang w:val="ro-RO"/>
        </w:rPr>
        <w:t xml:space="preserve">             </w:t>
      </w:r>
      <w:r w:rsidR="00190E34" w:rsidRPr="00845629">
        <w:rPr>
          <w:bCs/>
          <w:i/>
          <w:iCs/>
          <w:szCs w:val="24"/>
          <w:lang w:val="ro-RO"/>
        </w:rPr>
        <w:t>Intocmit</w:t>
      </w:r>
      <w:r w:rsidRPr="00845629">
        <w:rPr>
          <w:bCs/>
          <w:i/>
          <w:iCs/>
          <w:szCs w:val="24"/>
          <w:lang w:val="ro-RO"/>
        </w:rPr>
        <w:t>,</w:t>
      </w:r>
    </w:p>
    <w:p w14:paraId="12E8443F" w14:textId="77777777" w:rsidR="00E87C7D" w:rsidRPr="00845629" w:rsidRDefault="00E87C7D" w:rsidP="00E87C7D">
      <w:pPr>
        <w:pStyle w:val="TableText"/>
        <w:rPr>
          <w:bCs/>
          <w:i/>
          <w:iCs/>
          <w:szCs w:val="24"/>
          <w:lang w:val="ro-RO"/>
        </w:rPr>
      </w:pPr>
      <w:r w:rsidRPr="00845629">
        <w:rPr>
          <w:bCs/>
          <w:i/>
          <w:iCs/>
          <w:szCs w:val="24"/>
          <w:lang w:val="ro-RO"/>
        </w:rPr>
        <w:t xml:space="preserve">       Irina Plachide</w:t>
      </w:r>
    </w:p>
    <w:p w14:paraId="738ED763" w14:textId="77777777" w:rsidR="00CA387A" w:rsidRPr="00845629" w:rsidRDefault="00CA387A" w:rsidP="00E87C7D">
      <w:pPr>
        <w:pStyle w:val="TableText"/>
        <w:rPr>
          <w:b/>
          <w:i/>
          <w:iCs/>
          <w:szCs w:val="24"/>
          <w:lang w:val="ro-RO"/>
        </w:rPr>
      </w:pPr>
    </w:p>
    <w:p w14:paraId="49E9DB23" w14:textId="77777777" w:rsidR="00CA387A" w:rsidRPr="00845629" w:rsidRDefault="00CA387A" w:rsidP="00CA387A">
      <w:pPr>
        <w:ind w:left="3600" w:hanging="3600"/>
        <w:jc w:val="both"/>
        <w:rPr>
          <w:b/>
          <w:iCs/>
          <w:sz w:val="24"/>
          <w:szCs w:val="24"/>
          <w:lang w:val="ro-RO"/>
        </w:rPr>
      </w:pPr>
    </w:p>
    <w:p w14:paraId="2B88B664" w14:textId="77777777" w:rsidR="00CA387A" w:rsidRPr="00845629" w:rsidRDefault="00CA387A" w:rsidP="00CA387A">
      <w:pPr>
        <w:pStyle w:val="TableText"/>
        <w:rPr>
          <w:b/>
          <w:color w:val="000000"/>
          <w:szCs w:val="24"/>
          <w:lang w:val="ro-RO"/>
        </w:rPr>
      </w:pPr>
    </w:p>
    <w:p w14:paraId="36C9EAA7" w14:textId="39514129" w:rsidR="00CA387A" w:rsidRPr="00845629" w:rsidDel="00D862A7" w:rsidRDefault="00CA387A" w:rsidP="00CA387A">
      <w:pPr>
        <w:pStyle w:val="TableText"/>
        <w:rPr>
          <w:del w:id="5" w:author="Mirela RACIANU" w:date="2024-08-14T13:14:00Z" w16du:dateUtc="2024-08-14T10:14:00Z"/>
          <w:b/>
          <w:color w:val="000000"/>
          <w:szCs w:val="24"/>
          <w:lang w:val="ro-RO"/>
        </w:rPr>
      </w:pPr>
    </w:p>
    <w:p w14:paraId="7B3BD7B7" w14:textId="7D3D8E9E" w:rsidR="00CA387A" w:rsidRPr="00845629" w:rsidDel="00D862A7" w:rsidRDefault="00CA387A" w:rsidP="00CA387A">
      <w:pPr>
        <w:pStyle w:val="TableText"/>
        <w:rPr>
          <w:del w:id="6" w:author="Mirela RACIANU" w:date="2024-08-14T13:14:00Z" w16du:dateUtc="2024-08-14T10:14:00Z"/>
          <w:b/>
          <w:color w:val="000000"/>
          <w:szCs w:val="24"/>
          <w:lang w:val="ro-RO"/>
        </w:rPr>
      </w:pPr>
    </w:p>
    <w:p w14:paraId="0CA30A1B" w14:textId="3D95439A" w:rsidR="000615EA" w:rsidRPr="00845629" w:rsidDel="00D862A7" w:rsidRDefault="000615EA" w:rsidP="00CA387A">
      <w:pPr>
        <w:pStyle w:val="TableText"/>
        <w:rPr>
          <w:del w:id="7" w:author="Mirela RACIANU" w:date="2024-08-14T13:14:00Z" w16du:dateUtc="2024-08-14T10:14:00Z"/>
          <w:b/>
          <w:color w:val="000000"/>
          <w:szCs w:val="24"/>
          <w:lang w:val="ro-RO"/>
        </w:rPr>
      </w:pPr>
    </w:p>
    <w:p w14:paraId="2DCC351B" w14:textId="224F3CB2" w:rsidR="000615EA" w:rsidRPr="00845629" w:rsidDel="00D862A7" w:rsidRDefault="000615EA" w:rsidP="00CA387A">
      <w:pPr>
        <w:pStyle w:val="TableText"/>
        <w:rPr>
          <w:del w:id="8" w:author="Mirela RACIANU" w:date="2024-08-14T13:14:00Z" w16du:dateUtc="2024-08-14T10:14:00Z"/>
          <w:b/>
          <w:color w:val="000000"/>
          <w:szCs w:val="24"/>
          <w:lang w:val="ro-RO"/>
        </w:rPr>
      </w:pPr>
    </w:p>
    <w:p w14:paraId="337E99D8" w14:textId="54D832A8" w:rsidR="000615EA" w:rsidRPr="00845629" w:rsidDel="00D862A7" w:rsidRDefault="000615EA" w:rsidP="00CA387A">
      <w:pPr>
        <w:pStyle w:val="TableText"/>
        <w:rPr>
          <w:del w:id="9" w:author="Mirela RACIANU" w:date="2024-08-14T13:14:00Z" w16du:dateUtc="2024-08-14T10:14:00Z"/>
          <w:b/>
          <w:color w:val="000000"/>
          <w:szCs w:val="24"/>
          <w:lang w:val="ro-RO"/>
        </w:rPr>
      </w:pPr>
    </w:p>
    <w:p w14:paraId="3A29044A" w14:textId="051C4781" w:rsidR="000615EA" w:rsidRPr="00845629" w:rsidDel="00D862A7" w:rsidRDefault="000615EA" w:rsidP="00CA387A">
      <w:pPr>
        <w:pStyle w:val="TableText"/>
        <w:rPr>
          <w:del w:id="10" w:author="Mirela RACIANU" w:date="2024-08-14T13:14:00Z" w16du:dateUtc="2024-08-14T10:14:00Z"/>
          <w:b/>
          <w:color w:val="000000"/>
          <w:szCs w:val="24"/>
          <w:lang w:val="ro-RO"/>
        </w:rPr>
      </w:pPr>
    </w:p>
    <w:p w14:paraId="6E975F65" w14:textId="2EDE40F6" w:rsidR="000615EA" w:rsidRPr="00845629" w:rsidDel="00D862A7" w:rsidRDefault="000615EA" w:rsidP="00CA387A">
      <w:pPr>
        <w:pStyle w:val="TableText"/>
        <w:rPr>
          <w:del w:id="11" w:author="Mirela RACIANU" w:date="2024-08-14T13:14:00Z" w16du:dateUtc="2024-08-14T10:14:00Z"/>
          <w:b/>
          <w:color w:val="000000"/>
          <w:szCs w:val="24"/>
          <w:lang w:val="ro-RO"/>
        </w:rPr>
      </w:pPr>
    </w:p>
    <w:p w14:paraId="41CF7986" w14:textId="77777777" w:rsidR="00E87C7D" w:rsidRPr="00845629" w:rsidRDefault="00E87C7D" w:rsidP="00C561A4">
      <w:pPr>
        <w:rPr>
          <w:b/>
          <w:sz w:val="24"/>
          <w:szCs w:val="24"/>
          <w:lang w:val="ro-RO"/>
        </w:rPr>
      </w:pPr>
    </w:p>
    <w:p w14:paraId="4F75CED6" w14:textId="77777777" w:rsidR="00C561A4" w:rsidRPr="00845629" w:rsidRDefault="00C561A4" w:rsidP="00C561A4">
      <w:pPr>
        <w:pStyle w:val="TableText"/>
        <w:spacing w:line="360" w:lineRule="auto"/>
        <w:jc w:val="center"/>
        <w:rPr>
          <w:b/>
          <w:color w:val="000000"/>
          <w:szCs w:val="24"/>
          <w:u w:val="single"/>
          <w:lang w:val="ro-RO"/>
        </w:rPr>
      </w:pPr>
    </w:p>
    <w:p w14:paraId="758CDAAE" w14:textId="77777777" w:rsidR="00EF7C2A" w:rsidRPr="00845629" w:rsidRDefault="00EF7C2A" w:rsidP="00C561A4">
      <w:pPr>
        <w:pStyle w:val="TableText"/>
        <w:spacing w:line="360" w:lineRule="auto"/>
        <w:jc w:val="center"/>
        <w:rPr>
          <w:b/>
          <w:color w:val="000000"/>
          <w:szCs w:val="24"/>
          <w:u w:val="single"/>
          <w:lang w:val="ro-RO"/>
        </w:rPr>
      </w:pPr>
    </w:p>
    <w:p w14:paraId="37AE377A" w14:textId="77777777" w:rsidR="00C561A4" w:rsidRPr="00845629" w:rsidRDefault="00C561A4">
      <w:pPr>
        <w:pStyle w:val="TableText"/>
        <w:spacing w:line="360" w:lineRule="auto"/>
        <w:jc w:val="center"/>
        <w:rPr>
          <w:b/>
          <w:color w:val="000000"/>
          <w:szCs w:val="24"/>
          <w:u w:val="single"/>
          <w:lang w:val="ro-RO"/>
        </w:rPr>
      </w:pPr>
    </w:p>
    <w:p w14:paraId="31931D4F" w14:textId="77777777" w:rsidR="0053784E" w:rsidRPr="00845629" w:rsidRDefault="0053784E">
      <w:pPr>
        <w:pStyle w:val="TableText"/>
        <w:spacing w:line="360" w:lineRule="auto"/>
        <w:jc w:val="center"/>
        <w:rPr>
          <w:b/>
          <w:color w:val="000000"/>
          <w:szCs w:val="24"/>
          <w:u w:val="single"/>
          <w:lang w:val="ro-RO"/>
        </w:rPr>
      </w:pPr>
      <w:r w:rsidRPr="00845629">
        <w:rPr>
          <w:b/>
          <w:color w:val="000000"/>
          <w:szCs w:val="24"/>
          <w:u w:val="single"/>
          <w:lang w:val="ro-RO"/>
        </w:rPr>
        <w:t>CUPRINS</w:t>
      </w:r>
    </w:p>
    <w:p w14:paraId="73D83F4E" w14:textId="77777777" w:rsidR="0053784E" w:rsidRPr="00845629" w:rsidRDefault="0053784E">
      <w:pPr>
        <w:pStyle w:val="TableText"/>
        <w:spacing w:line="360" w:lineRule="auto"/>
        <w:rPr>
          <w:b/>
          <w:color w:val="000000"/>
          <w:szCs w:val="24"/>
          <w:lang w:val="ro-RO"/>
        </w:rPr>
      </w:pPr>
    </w:p>
    <w:p w14:paraId="4A018AD9" w14:textId="77777777" w:rsidR="0053784E" w:rsidRPr="00845629" w:rsidRDefault="0053784E">
      <w:pPr>
        <w:pStyle w:val="TableText"/>
        <w:spacing w:line="360" w:lineRule="auto"/>
        <w:rPr>
          <w:b/>
          <w:color w:val="000000"/>
          <w:szCs w:val="24"/>
          <w:lang w:val="ro-RO"/>
        </w:rPr>
      </w:pPr>
    </w:p>
    <w:p w14:paraId="383875E2" w14:textId="77777777" w:rsidR="0053784E" w:rsidRPr="00845629" w:rsidRDefault="0053784E">
      <w:pPr>
        <w:pStyle w:val="TableText"/>
        <w:spacing w:line="360" w:lineRule="auto"/>
        <w:rPr>
          <w:color w:val="000000"/>
          <w:szCs w:val="24"/>
          <w:lang w:val="ro-RO"/>
        </w:rPr>
      </w:pPr>
    </w:p>
    <w:p w14:paraId="690F2AC7" w14:textId="77777777" w:rsidR="0053784E" w:rsidRPr="00845629" w:rsidRDefault="0053784E">
      <w:pPr>
        <w:pStyle w:val="TableText"/>
        <w:spacing w:line="360" w:lineRule="auto"/>
        <w:rPr>
          <w:color w:val="000000"/>
          <w:szCs w:val="24"/>
          <w:lang w:val="ro-RO"/>
        </w:rPr>
      </w:pPr>
      <w:r w:rsidRPr="00845629">
        <w:rPr>
          <w:b/>
          <w:color w:val="000000"/>
          <w:szCs w:val="24"/>
          <w:lang w:val="ro-RO"/>
        </w:rPr>
        <w:t>1</w:t>
      </w:r>
      <w:r w:rsidRPr="00845629">
        <w:rPr>
          <w:color w:val="000000"/>
          <w:szCs w:val="24"/>
          <w:lang w:val="ro-RO"/>
        </w:rPr>
        <w:t xml:space="preserve"> – INSTRUCŢIUNI PENTRU OFERTANŢI</w:t>
      </w:r>
    </w:p>
    <w:p w14:paraId="05E8FFAB" w14:textId="77777777" w:rsidR="0053784E" w:rsidRPr="00845629" w:rsidRDefault="0053784E" w:rsidP="00D71839">
      <w:pPr>
        <w:tabs>
          <w:tab w:val="left" w:pos="0"/>
        </w:tabs>
        <w:ind w:right="-342"/>
        <w:jc w:val="both"/>
        <w:rPr>
          <w:color w:val="000000"/>
          <w:sz w:val="24"/>
          <w:szCs w:val="24"/>
          <w:lang w:val="ro-RO"/>
        </w:rPr>
      </w:pPr>
    </w:p>
    <w:p w14:paraId="56A501C3" w14:textId="77777777" w:rsidR="00D71839" w:rsidRPr="00845629" w:rsidRDefault="00D71839" w:rsidP="00D71839">
      <w:pPr>
        <w:tabs>
          <w:tab w:val="left" w:pos="0"/>
        </w:tabs>
        <w:ind w:right="-342"/>
        <w:jc w:val="both"/>
        <w:rPr>
          <w:color w:val="000000"/>
          <w:sz w:val="24"/>
          <w:szCs w:val="24"/>
          <w:lang w:val="ro-RO"/>
        </w:rPr>
      </w:pPr>
    </w:p>
    <w:p w14:paraId="134169FD" w14:textId="77777777" w:rsidR="0053784E" w:rsidRPr="00845629" w:rsidRDefault="0053784E">
      <w:pPr>
        <w:pStyle w:val="TableText"/>
        <w:spacing w:line="360" w:lineRule="auto"/>
        <w:rPr>
          <w:szCs w:val="24"/>
          <w:lang w:val="ro-RO"/>
        </w:rPr>
      </w:pPr>
      <w:r w:rsidRPr="00845629">
        <w:rPr>
          <w:b/>
          <w:color w:val="000000"/>
          <w:szCs w:val="24"/>
          <w:lang w:val="ro-RO"/>
        </w:rPr>
        <w:t>2</w:t>
      </w:r>
      <w:r w:rsidRPr="00845629">
        <w:rPr>
          <w:color w:val="000000"/>
          <w:szCs w:val="24"/>
          <w:lang w:val="ro-RO"/>
        </w:rPr>
        <w:t xml:space="preserve"> – ANEXA</w:t>
      </w:r>
      <w:r w:rsidR="00EF7C2A" w:rsidRPr="00845629">
        <w:rPr>
          <w:color w:val="000000"/>
          <w:szCs w:val="24"/>
          <w:lang w:val="ro-RO"/>
        </w:rPr>
        <w:t xml:space="preserve"> </w:t>
      </w:r>
      <w:r w:rsidR="00FE4353" w:rsidRPr="00845629">
        <w:rPr>
          <w:color w:val="000000"/>
          <w:szCs w:val="24"/>
          <w:lang w:val="ro-RO"/>
        </w:rPr>
        <w:t xml:space="preserve">A </w:t>
      </w:r>
      <w:r w:rsidR="00315F22" w:rsidRPr="00845629">
        <w:rPr>
          <w:color w:val="000000"/>
          <w:szCs w:val="24"/>
          <w:lang w:val="ro-RO"/>
        </w:rPr>
        <w:t>:</w:t>
      </w:r>
      <w:r w:rsidRPr="00845629">
        <w:rPr>
          <w:color w:val="000000"/>
          <w:szCs w:val="24"/>
          <w:lang w:val="ro-RO"/>
        </w:rPr>
        <w:t xml:space="preserve"> </w:t>
      </w:r>
      <w:r w:rsidR="00D71839" w:rsidRPr="00845629">
        <w:rPr>
          <w:color w:val="000000"/>
          <w:szCs w:val="24"/>
          <w:lang w:val="ro-RO"/>
        </w:rPr>
        <w:t>CONDITII GENERALE CONTRACTUALE</w:t>
      </w:r>
    </w:p>
    <w:p w14:paraId="4F8BC1B6" w14:textId="77777777" w:rsidR="00312F79" w:rsidRPr="00845629" w:rsidRDefault="00312F79" w:rsidP="00312F79">
      <w:pPr>
        <w:tabs>
          <w:tab w:val="left" w:pos="0"/>
        </w:tabs>
        <w:ind w:right="-342"/>
        <w:jc w:val="both"/>
        <w:rPr>
          <w:color w:val="000000"/>
          <w:sz w:val="24"/>
          <w:szCs w:val="24"/>
          <w:lang w:val="ro-RO"/>
        </w:rPr>
      </w:pPr>
    </w:p>
    <w:p w14:paraId="3F9342CD" w14:textId="77777777" w:rsidR="00315F22" w:rsidRPr="00845629" w:rsidRDefault="00315F22" w:rsidP="00312F79">
      <w:pPr>
        <w:tabs>
          <w:tab w:val="left" w:pos="0"/>
        </w:tabs>
        <w:ind w:right="-342"/>
        <w:jc w:val="both"/>
        <w:rPr>
          <w:color w:val="000000"/>
          <w:sz w:val="24"/>
          <w:szCs w:val="24"/>
          <w:lang w:val="ro-RO"/>
        </w:rPr>
      </w:pPr>
    </w:p>
    <w:p w14:paraId="0F768A97" w14:textId="77777777" w:rsidR="00312F79" w:rsidRPr="00845629" w:rsidRDefault="00315F22" w:rsidP="00312F79">
      <w:pPr>
        <w:tabs>
          <w:tab w:val="left" w:pos="0"/>
        </w:tabs>
        <w:ind w:right="-342"/>
        <w:jc w:val="both"/>
        <w:rPr>
          <w:color w:val="000000"/>
          <w:sz w:val="24"/>
          <w:szCs w:val="24"/>
          <w:lang w:val="ro-RO"/>
        </w:rPr>
      </w:pPr>
      <w:r w:rsidRPr="00845629">
        <w:rPr>
          <w:b/>
          <w:color w:val="000000"/>
          <w:sz w:val="24"/>
          <w:szCs w:val="24"/>
          <w:lang w:val="ro-RO"/>
        </w:rPr>
        <w:t>3</w:t>
      </w:r>
      <w:r w:rsidRPr="00845629">
        <w:rPr>
          <w:color w:val="000000"/>
          <w:sz w:val="24"/>
          <w:szCs w:val="24"/>
          <w:lang w:val="ro-RO"/>
        </w:rPr>
        <w:t xml:space="preserve">. </w:t>
      </w:r>
      <w:r w:rsidR="00FE4353" w:rsidRPr="00845629">
        <w:rPr>
          <w:color w:val="000000"/>
          <w:sz w:val="24"/>
          <w:szCs w:val="24"/>
          <w:lang w:val="ro-RO"/>
        </w:rPr>
        <w:t>–</w:t>
      </w:r>
      <w:r w:rsidRPr="00845629">
        <w:rPr>
          <w:color w:val="000000"/>
          <w:sz w:val="24"/>
          <w:szCs w:val="24"/>
          <w:lang w:val="ro-RO"/>
        </w:rPr>
        <w:t xml:space="preserve"> ANEXA</w:t>
      </w:r>
      <w:r w:rsidR="00FE4353" w:rsidRPr="00845629">
        <w:rPr>
          <w:color w:val="000000"/>
          <w:sz w:val="24"/>
          <w:szCs w:val="24"/>
          <w:lang w:val="ro-RO"/>
        </w:rPr>
        <w:t xml:space="preserve"> B</w:t>
      </w:r>
      <w:r w:rsidRPr="00845629">
        <w:rPr>
          <w:color w:val="000000"/>
          <w:sz w:val="24"/>
          <w:szCs w:val="24"/>
          <w:lang w:val="ro-RO"/>
        </w:rPr>
        <w:t xml:space="preserve">: </w:t>
      </w:r>
      <w:r w:rsidR="00D71839" w:rsidRPr="00845629">
        <w:rPr>
          <w:sz w:val="24"/>
          <w:szCs w:val="24"/>
          <w:lang w:val="ro-RO"/>
        </w:rPr>
        <w:t xml:space="preserve">CAIET DE SARCINI </w:t>
      </w:r>
    </w:p>
    <w:p w14:paraId="51AF8DB5" w14:textId="77777777" w:rsidR="00315F22" w:rsidRPr="00845629" w:rsidRDefault="00315F22" w:rsidP="00C561A4">
      <w:pPr>
        <w:tabs>
          <w:tab w:val="left" w:pos="0"/>
        </w:tabs>
        <w:ind w:right="-342"/>
        <w:jc w:val="both"/>
        <w:rPr>
          <w:color w:val="000000"/>
          <w:sz w:val="24"/>
          <w:szCs w:val="24"/>
          <w:lang w:val="ro-RO"/>
        </w:rPr>
      </w:pPr>
    </w:p>
    <w:p w14:paraId="56DC4433" w14:textId="77777777" w:rsidR="0073181D" w:rsidRPr="00845629" w:rsidRDefault="0073181D" w:rsidP="00C561A4">
      <w:pPr>
        <w:tabs>
          <w:tab w:val="left" w:pos="0"/>
        </w:tabs>
        <w:ind w:right="-342"/>
        <w:jc w:val="both"/>
        <w:rPr>
          <w:color w:val="000000"/>
          <w:sz w:val="24"/>
          <w:szCs w:val="24"/>
          <w:lang w:val="ro-RO"/>
        </w:rPr>
      </w:pPr>
    </w:p>
    <w:p w14:paraId="5B31447F" w14:textId="77777777" w:rsidR="002349DA" w:rsidRPr="00845629" w:rsidRDefault="00315F22" w:rsidP="00315F22">
      <w:pPr>
        <w:tabs>
          <w:tab w:val="left" w:pos="0"/>
        </w:tabs>
        <w:ind w:right="-342"/>
        <w:jc w:val="both"/>
        <w:rPr>
          <w:color w:val="000000"/>
          <w:sz w:val="24"/>
          <w:szCs w:val="24"/>
          <w:lang w:val="ro-RO"/>
        </w:rPr>
      </w:pPr>
      <w:r w:rsidRPr="00845629">
        <w:rPr>
          <w:b/>
          <w:color w:val="000000"/>
          <w:sz w:val="24"/>
          <w:szCs w:val="24"/>
          <w:lang w:val="ro-RO"/>
        </w:rPr>
        <w:t>4.</w:t>
      </w:r>
      <w:r w:rsidR="0053784E" w:rsidRPr="00845629">
        <w:rPr>
          <w:color w:val="000000"/>
          <w:sz w:val="24"/>
          <w:szCs w:val="24"/>
          <w:lang w:val="ro-RO"/>
        </w:rPr>
        <w:t xml:space="preserve"> </w:t>
      </w:r>
      <w:r w:rsidR="00FE4353" w:rsidRPr="00845629">
        <w:rPr>
          <w:color w:val="000000"/>
          <w:sz w:val="24"/>
          <w:szCs w:val="24"/>
          <w:lang w:val="ro-RO"/>
        </w:rPr>
        <w:t>–</w:t>
      </w:r>
      <w:r w:rsidRPr="00845629">
        <w:rPr>
          <w:color w:val="000000"/>
          <w:sz w:val="24"/>
          <w:szCs w:val="24"/>
          <w:lang w:val="ro-RO"/>
        </w:rPr>
        <w:t xml:space="preserve"> ANEXA</w:t>
      </w:r>
      <w:r w:rsidR="00FE4353" w:rsidRPr="00845629">
        <w:rPr>
          <w:color w:val="000000"/>
          <w:sz w:val="24"/>
          <w:szCs w:val="24"/>
          <w:lang w:val="ro-RO"/>
        </w:rPr>
        <w:t xml:space="preserve"> C</w:t>
      </w:r>
      <w:r w:rsidRPr="00845629">
        <w:rPr>
          <w:color w:val="000000"/>
          <w:sz w:val="24"/>
          <w:szCs w:val="24"/>
          <w:lang w:val="ro-RO"/>
        </w:rPr>
        <w:t>: FORMULARE</w:t>
      </w:r>
    </w:p>
    <w:p w14:paraId="0C1DB287" w14:textId="77777777" w:rsidR="00312F79" w:rsidRPr="00845629" w:rsidRDefault="00312F79" w:rsidP="00415624">
      <w:pPr>
        <w:pStyle w:val="TableText"/>
        <w:spacing w:line="360" w:lineRule="auto"/>
        <w:jc w:val="both"/>
        <w:rPr>
          <w:color w:val="000000"/>
          <w:szCs w:val="24"/>
          <w:lang w:val="ro-RO"/>
        </w:rPr>
      </w:pPr>
    </w:p>
    <w:p w14:paraId="6A569837" w14:textId="77777777" w:rsidR="0053784E" w:rsidRPr="00845629" w:rsidRDefault="0053784E">
      <w:pPr>
        <w:pStyle w:val="TableText"/>
        <w:spacing w:line="360" w:lineRule="auto"/>
        <w:rPr>
          <w:color w:val="000000"/>
          <w:szCs w:val="24"/>
          <w:lang w:val="ro-RO"/>
        </w:rPr>
      </w:pPr>
    </w:p>
    <w:p w14:paraId="171A7882" w14:textId="77777777" w:rsidR="0053784E" w:rsidRPr="00845629" w:rsidRDefault="0053784E">
      <w:pPr>
        <w:pStyle w:val="TableText"/>
        <w:spacing w:line="360" w:lineRule="auto"/>
        <w:rPr>
          <w:color w:val="000000"/>
          <w:szCs w:val="24"/>
          <w:lang w:val="ro-RO"/>
        </w:rPr>
      </w:pPr>
    </w:p>
    <w:p w14:paraId="6D8DD6BC" w14:textId="77777777" w:rsidR="0053784E" w:rsidRPr="00845629" w:rsidRDefault="0053784E">
      <w:pPr>
        <w:pStyle w:val="Heading1"/>
        <w:jc w:val="center"/>
        <w:rPr>
          <w:sz w:val="24"/>
          <w:szCs w:val="24"/>
        </w:rPr>
      </w:pPr>
      <w:r w:rsidRPr="00845629">
        <w:rPr>
          <w:sz w:val="24"/>
          <w:szCs w:val="24"/>
        </w:rPr>
        <w:br w:type="page"/>
      </w:r>
    </w:p>
    <w:p w14:paraId="7573DD62" w14:textId="77777777" w:rsidR="0053784E" w:rsidRPr="00845629" w:rsidRDefault="0053784E">
      <w:pPr>
        <w:pStyle w:val="Heading1"/>
        <w:jc w:val="center"/>
        <w:rPr>
          <w:sz w:val="24"/>
          <w:szCs w:val="24"/>
        </w:rPr>
      </w:pPr>
    </w:p>
    <w:p w14:paraId="7900F8CD" w14:textId="77777777" w:rsidR="0053784E" w:rsidRPr="00845629" w:rsidRDefault="0053784E">
      <w:pPr>
        <w:pStyle w:val="Heading1"/>
        <w:jc w:val="center"/>
        <w:rPr>
          <w:sz w:val="24"/>
          <w:szCs w:val="24"/>
        </w:rPr>
      </w:pPr>
    </w:p>
    <w:p w14:paraId="3555C895" w14:textId="77777777" w:rsidR="0053784E" w:rsidRPr="00845629" w:rsidRDefault="0053784E">
      <w:pPr>
        <w:pStyle w:val="Heading1"/>
        <w:jc w:val="center"/>
        <w:rPr>
          <w:sz w:val="24"/>
          <w:szCs w:val="24"/>
        </w:rPr>
      </w:pPr>
    </w:p>
    <w:p w14:paraId="36FCDC90" w14:textId="77777777" w:rsidR="0053784E" w:rsidRPr="00845629" w:rsidRDefault="0053784E">
      <w:pPr>
        <w:pStyle w:val="Heading1"/>
        <w:jc w:val="center"/>
        <w:rPr>
          <w:sz w:val="24"/>
          <w:szCs w:val="24"/>
        </w:rPr>
      </w:pPr>
    </w:p>
    <w:p w14:paraId="1DA65163" w14:textId="77777777" w:rsidR="0053784E" w:rsidRPr="00845629" w:rsidRDefault="0053784E">
      <w:pPr>
        <w:pStyle w:val="Heading1"/>
        <w:jc w:val="center"/>
        <w:rPr>
          <w:sz w:val="24"/>
          <w:szCs w:val="24"/>
        </w:rPr>
      </w:pPr>
    </w:p>
    <w:p w14:paraId="108D0AF9" w14:textId="77777777" w:rsidR="0053784E" w:rsidRPr="00845629" w:rsidRDefault="0053784E">
      <w:pPr>
        <w:pStyle w:val="Heading1"/>
        <w:jc w:val="center"/>
        <w:rPr>
          <w:sz w:val="24"/>
          <w:szCs w:val="24"/>
        </w:rPr>
      </w:pPr>
    </w:p>
    <w:p w14:paraId="0DEABB4A" w14:textId="77777777" w:rsidR="0053784E" w:rsidRPr="00845629" w:rsidRDefault="0053784E">
      <w:pPr>
        <w:pStyle w:val="Heading1"/>
        <w:jc w:val="center"/>
        <w:rPr>
          <w:sz w:val="24"/>
          <w:szCs w:val="24"/>
        </w:rPr>
      </w:pPr>
    </w:p>
    <w:p w14:paraId="011FCEA4" w14:textId="77777777" w:rsidR="0053784E" w:rsidRPr="00845629" w:rsidRDefault="0053784E">
      <w:pPr>
        <w:pStyle w:val="Heading1"/>
        <w:jc w:val="center"/>
        <w:rPr>
          <w:sz w:val="24"/>
          <w:szCs w:val="24"/>
        </w:rPr>
      </w:pPr>
    </w:p>
    <w:p w14:paraId="3C472B5E" w14:textId="77777777" w:rsidR="0053784E" w:rsidRPr="00845629" w:rsidRDefault="0053784E">
      <w:pPr>
        <w:pStyle w:val="Heading1"/>
        <w:jc w:val="center"/>
        <w:rPr>
          <w:sz w:val="24"/>
          <w:szCs w:val="24"/>
        </w:rPr>
      </w:pPr>
    </w:p>
    <w:p w14:paraId="11577B10" w14:textId="77777777" w:rsidR="0053784E" w:rsidRPr="00845629" w:rsidRDefault="0053784E">
      <w:pPr>
        <w:pStyle w:val="Heading1"/>
        <w:jc w:val="center"/>
        <w:rPr>
          <w:sz w:val="24"/>
          <w:szCs w:val="24"/>
        </w:rPr>
      </w:pPr>
    </w:p>
    <w:p w14:paraId="6418BF72" w14:textId="77777777" w:rsidR="0053784E" w:rsidRPr="00845629" w:rsidRDefault="0053784E">
      <w:pPr>
        <w:pStyle w:val="Heading1"/>
        <w:jc w:val="center"/>
        <w:rPr>
          <w:b/>
          <w:color w:val="000000"/>
          <w:sz w:val="24"/>
          <w:szCs w:val="24"/>
        </w:rPr>
      </w:pPr>
    </w:p>
    <w:p w14:paraId="24755FD1" w14:textId="77777777" w:rsidR="0053784E" w:rsidRPr="00845629" w:rsidRDefault="0053784E">
      <w:pPr>
        <w:pStyle w:val="Heading1"/>
        <w:jc w:val="center"/>
        <w:rPr>
          <w:b/>
          <w:color w:val="000000"/>
          <w:sz w:val="24"/>
          <w:szCs w:val="24"/>
        </w:rPr>
      </w:pPr>
    </w:p>
    <w:p w14:paraId="45E9A1E1" w14:textId="77777777" w:rsidR="0053784E" w:rsidRPr="00845629" w:rsidRDefault="0053784E">
      <w:pPr>
        <w:pStyle w:val="Heading1"/>
        <w:jc w:val="center"/>
        <w:rPr>
          <w:b/>
          <w:color w:val="000000"/>
          <w:sz w:val="24"/>
          <w:szCs w:val="24"/>
        </w:rPr>
      </w:pPr>
    </w:p>
    <w:p w14:paraId="2EF3FD1F" w14:textId="77777777" w:rsidR="0053784E" w:rsidRPr="00845629" w:rsidRDefault="0053784E">
      <w:pPr>
        <w:pStyle w:val="Heading1"/>
        <w:jc w:val="center"/>
        <w:rPr>
          <w:b/>
          <w:color w:val="000000"/>
          <w:sz w:val="24"/>
          <w:szCs w:val="24"/>
        </w:rPr>
      </w:pPr>
    </w:p>
    <w:p w14:paraId="61425392" w14:textId="77777777" w:rsidR="0053784E" w:rsidRPr="00845629" w:rsidRDefault="0053784E">
      <w:pPr>
        <w:rPr>
          <w:sz w:val="24"/>
          <w:szCs w:val="24"/>
          <w:lang w:val="ro-RO"/>
        </w:rPr>
      </w:pPr>
    </w:p>
    <w:p w14:paraId="488CE28D" w14:textId="77777777" w:rsidR="0053784E" w:rsidRPr="00845629" w:rsidRDefault="0053784E">
      <w:pPr>
        <w:jc w:val="center"/>
        <w:rPr>
          <w:b/>
          <w:color w:val="000000"/>
          <w:sz w:val="24"/>
          <w:szCs w:val="24"/>
          <w:lang w:val="ro-RO"/>
        </w:rPr>
      </w:pPr>
      <w:r w:rsidRPr="00845629">
        <w:rPr>
          <w:b/>
          <w:color w:val="000000"/>
          <w:sz w:val="24"/>
          <w:szCs w:val="24"/>
          <w:lang w:val="ro-RO"/>
        </w:rPr>
        <w:t>= INSTRUCŢIUNI PENTRU OFERTANŢI =</w:t>
      </w:r>
    </w:p>
    <w:p w14:paraId="5FDC253F" w14:textId="77777777" w:rsidR="0053784E" w:rsidRPr="00845629" w:rsidRDefault="0053784E">
      <w:pPr>
        <w:pStyle w:val="Heading1"/>
        <w:jc w:val="center"/>
        <w:rPr>
          <w:sz w:val="24"/>
          <w:szCs w:val="24"/>
        </w:rPr>
      </w:pPr>
      <w:r w:rsidRPr="00845629">
        <w:rPr>
          <w:b/>
          <w:color w:val="000000"/>
          <w:sz w:val="24"/>
          <w:szCs w:val="24"/>
        </w:rPr>
        <w:br w:type="page"/>
      </w:r>
    </w:p>
    <w:p w14:paraId="1B8DBC8D" w14:textId="77777777" w:rsidR="0053784E" w:rsidRPr="00845629" w:rsidRDefault="0053784E">
      <w:pPr>
        <w:pStyle w:val="Heading1"/>
        <w:jc w:val="center"/>
        <w:rPr>
          <w:sz w:val="24"/>
          <w:szCs w:val="24"/>
        </w:rPr>
      </w:pPr>
    </w:p>
    <w:p w14:paraId="27873ED2" w14:textId="77777777" w:rsidR="0053784E" w:rsidRPr="00845629" w:rsidRDefault="0053784E">
      <w:pPr>
        <w:pStyle w:val="Heading1"/>
        <w:jc w:val="center"/>
        <w:rPr>
          <w:sz w:val="24"/>
          <w:szCs w:val="24"/>
        </w:rPr>
      </w:pPr>
    </w:p>
    <w:p w14:paraId="0A81D0B7" w14:textId="77777777" w:rsidR="0053784E" w:rsidRPr="00845629" w:rsidRDefault="0053784E">
      <w:pPr>
        <w:pStyle w:val="Heading1"/>
        <w:jc w:val="center"/>
        <w:rPr>
          <w:sz w:val="24"/>
          <w:szCs w:val="24"/>
        </w:rPr>
      </w:pPr>
    </w:p>
    <w:p w14:paraId="3130A877" w14:textId="77777777" w:rsidR="0053784E" w:rsidRPr="00845629" w:rsidRDefault="0053784E">
      <w:pPr>
        <w:pStyle w:val="Heading1"/>
        <w:jc w:val="center"/>
        <w:rPr>
          <w:sz w:val="24"/>
          <w:szCs w:val="24"/>
        </w:rPr>
      </w:pPr>
    </w:p>
    <w:p w14:paraId="32BBA89C" w14:textId="77777777" w:rsidR="0053784E" w:rsidRPr="00845629" w:rsidRDefault="0053784E">
      <w:pPr>
        <w:pStyle w:val="Heading1"/>
        <w:jc w:val="center"/>
        <w:rPr>
          <w:sz w:val="24"/>
          <w:szCs w:val="24"/>
        </w:rPr>
      </w:pPr>
    </w:p>
    <w:p w14:paraId="6440382B" w14:textId="77777777" w:rsidR="0053784E" w:rsidRPr="00845629" w:rsidRDefault="0053784E">
      <w:pPr>
        <w:pStyle w:val="Heading1"/>
        <w:jc w:val="center"/>
        <w:rPr>
          <w:sz w:val="24"/>
          <w:szCs w:val="24"/>
        </w:rPr>
      </w:pPr>
    </w:p>
    <w:p w14:paraId="0EB7BF1D" w14:textId="77777777" w:rsidR="0053784E" w:rsidRPr="00845629" w:rsidRDefault="0053784E">
      <w:pPr>
        <w:pStyle w:val="Heading1"/>
        <w:jc w:val="center"/>
        <w:rPr>
          <w:sz w:val="24"/>
          <w:szCs w:val="24"/>
        </w:rPr>
      </w:pPr>
    </w:p>
    <w:p w14:paraId="3A2B67D2" w14:textId="77777777" w:rsidR="0053784E" w:rsidRPr="00845629" w:rsidRDefault="0053784E">
      <w:pPr>
        <w:pStyle w:val="Heading1"/>
        <w:jc w:val="center"/>
        <w:rPr>
          <w:sz w:val="24"/>
          <w:szCs w:val="24"/>
        </w:rPr>
      </w:pPr>
    </w:p>
    <w:p w14:paraId="2E3AA42E" w14:textId="77777777" w:rsidR="0053784E" w:rsidRPr="00845629" w:rsidRDefault="0053784E">
      <w:pPr>
        <w:pStyle w:val="Heading1"/>
        <w:jc w:val="center"/>
        <w:rPr>
          <w:sz w:val="24"/>
          <w:szCs w:val="24"/>
        </w:rPr>
      </w:pPr>
    </w:p>
    <w:p w14:paraId="1AB937BA" w14:textId="77777777" w:rsidR="0053784E" w:rsidRPr="00845629" w:rsidRDefault="0053784E">
      <w:pPr>
        <w:pStyle w:val="Heading1"/>
        <w:jc w:val="center"/>
        <w:rPr>
          <w:sz w:val="24"/>
          <w:szCs w:val="24"/>
        </w:rPr>
      </w:pPr>
    </w:p>
    <w:p w14:paraId="4E9BAB31" w14:textId="77777777" w:rsidR="0053784E" w:rsidRPr="00845629" w:rsidRDefault="0053784E">
      <w:pPr>
        <w:pStyle w:val="Heading1"/>
        <w:jc w:val="center"/>
        <w:rPr>
          <w:b/>
          <w:color w:val="000000"/>
          <w:sz w:val="24"/>
          <w:szCs w:val="24"/>
        </w:rPr>
      </w:pPr>
    </w:p>
    <w:p w14:paraId="450361B9" w14:textId="77777777" w:rsidR="0053784E" w:rsidRPr="00845629" w:rsidRDefault="0053784E">
      <w:pPr>
        <w:pStyle w:val="Heading1"/>
        <w:jc w:val="center"/>
        <w:rPr>
          <w:b/>
          <w:color w:val="000000"/>
          <w:sz w:val="24"/>
          <w:szCs w:val="24"/>
        </w:rPr>
      </w:pPr>
    </w:p>
    <w:p w14:paraId="2DC8D7C4" w14:textId="77777777" w:rsidR="0053784E" w:rsidRPr="00845629" w:rsidRDefault="0053784E">
      <w:pPr>
        <w:pStyle w:val="Heading1"/>
        <w:jc w:val="center"/>
        <w:rPr>
          <w:b/>
          <w:color w:val="000000"/>
          <w:sz w:val="24"/>
          <w:szCs w:val="24"/>
        </w:rPr>
      </w:pPr>
    </w:p>
    <w:p w14:paraId="0D0A40B7" w14:textId="77777777" w:rsidR="0038478D" w:rsidRPr="00845629" w:rsidRDefault="0038478D" w:rsidP="0038478D">
      <w:pPr>
        <w:rPr>
          <w:sz w:val="24"/>
          <w:szCs w:val="24"/>
          <w:lang w:val="ro-RO"/>
        </w:rPr>
      </w:pPr>
    </w:p>
    <w:p w14:paraId="5D615D08" w14:textId="77777777" w:rsidR="0053784E" w:rsidRPr="00845629" w:rsidRDefault="0053784E">
      <w:pPr>
        <w:pStyle w:val="Heading1"/>
        <w:jc w:val="center"/>
        <w:rPr>
          <w:b/>
          <w:color w:val="000000"/>
          <w:sz w:val="24"/>
          <w:szCs w:val="24"/>
        </w:rPr>
      </w:pPr>
    </w:p>
    <w:p w14:paraId="7B3AF0B7" w14:textId="77777777" w:rsidR="0053784E" w:rsidRPr="00845629" w:rsidRDefault="0053784E">
      <w:pPr>
        <w:pStyle w:val="Heading1"/>
        <w:jc w:val="center"/>
        <w:rPr>
          <w:b/>
          <w:color w:val="000000"/>
          <w:sz w:val="24"/>
          <w:szCs w:val="24"/>
        </w:rPr>
      </w:pPr>
      <w:r w:rsidRPr="00845629">
        <w:rPr>
          <w:b/>
          <w:color w:val="000000"/>
          <w:sz w:val="24"/>
          <w:szCs w:val="24"/>
        </w:rPr>
        <w:t xml:space="preserve">ANEXA </w:t>
      </w:r>
      <w:r w:rsidR="00FE4353" w:rsidRPr="00845629">
        <w:rPr>
          <w:b/>
          <w:color w:val="000000"/>
          <w:sz w:val="24"/>
          <w:szCs w:val="24"/>
        </w:rPr>
        <w:t>A</w:t>
      </w:r>
    </w:p>
    <w:p w14:paraId="1F31A381" w14:textId="77777777" w:rsidR="0053784E" w:rsidRPr="00845629" w:rsidRDefault="0053784E">
      <w:pPr>
        <w:rPr>
          <w:sz w:val="24"/>
          <w:szCs w:val="24"/>
          <w:lang w:val="ro-RO"/>
        </w:rPr>
      </w:pPr>
    </w:p>
    <w:p w14:paraId="4E5A4BA0" w14:textId="77777777" w:rsidR="0053784E" w:rsidRPr="00845629" w:rsidRDefault="0053784E">
      <w:pPr>
        <w:jc w:val="center"/>
        <w:rPr>
          <w:b/>
          <w:color w:val="000000"/>
          <w:sz w:val="24"/>
          <w:szCs w:val="24"/>
          <w:lang w:val="ro-RO"/>
        </w:rPr>
      </w:pPr>
      <w:r w:rsidRPr="00845629">
        <w:rPr>
          <w:b/>
          <w:color w:val="000000"/>
          <w:sz w:val="24"/>
          <w:szCs w:val="24"/>
          <w:lang w:val="ro-RO"/>
        </w:rPr>
        <w:t xml:space="preserve">= </w:t>
      </w:r>
      <w:r w:rsidR="00315F22" w:rsidRPr="00845629">
        <w:rPr>
          <w:b/>
          <w:color w:val="000000"/>
          <w:sz w:val="24"/>
          <w:szCs w:val="24"/>
          <w:lang w:val="ro-RO"/>
        </w:rPr>
        <w:t>CAIET DE SARCINI</w:t>
      </w:r>
      <w:r w:rsidRPr="00845629">
        <w:rPr>
          <w:b/>
          <w:color w:val="000000"/>
          <w:sz w:val="24"/>
          <w:szCs w:val="24"/>
          <w:lang w:val="ro-RO"/>
        </w:rPr>
        <w:t>=</w:t>
      </w:r>
    </w:p>
    <w:p w14:paraId="79142911" w14:textId="77777777" w:rsidR="0053784E" w:rsidRPr="00845629" w:rsidRDefault="0053784E">
      <w:pPr>
        <w:pStyle w:val="Heading1"/>
        <w:jc w:val="center"/>
        <w:rPr>
          <w:sz w:val="24"/>
          <w:szCs w:val="24"/>
        </w:rPr>
      </w:pPr>
      <w:r w:rsidRPr="00845629">
        <w:rPr>
          <w:b/>
          <w:color w:val="000000"/>
          <w:sz w:val="24"/>
          <w:szCs w:val="24"/>
        </w:rPr>
        <w:br w:type="page"/>
      </w:r>
    </w:p>
    <w:p w14:paraId="15785941" w14:textId="77777777" w:rsidR="0053784E" w:rsidRPr="00845629" w:rsidRDefault="0053784E">
      <w:pPr>
        <w:pStyle w:val="Heading1"/>
        <w:jc w:val="center"/>
        <w:rPr>
          <w:sz w:val="24"/>
          <w:szCs w:val="24"/>
        </w:rPr>
      </w:pPr>
    </w:p>
    <w:p w14:paraId="4504D1A1" w14:textId="77777777" w:rsidR="0053784E" w:rsidRPr="00845629" w:rsidRDefault="0053784E">
      <w:pPr>
        <w:pStyle w:val="Heading1"/>
        <w:jc w:val="center"/>
        <w:rPr>
          <w:sz w:val="24"/>
          <w:szCs w:val="24"/>
        </w:rPr>
      </w:pPr>
    </w:p>
    <w:p w14:paraId="64EADE1C" w14:textId="77777777" w:rsidR="0053784E" w:rsidRPr="00845629" w:rsidRDefault="0053784E">
      <w:pPr>
        <w:pStyle w:val="Heading1"/>
        <w:jc w:val="center"/>
        <w:rPr>
          <w:sz w:val="24"/>
          <w:szCs w:val="24"/>
        </w:rPr>
      </w:pPr>
    </w:p>
    <w:p w14:paraId="2157C319" w14:textId="77777777" w:rsidR="0053784E" w:rsidRPr="00845629" w:rsidRDefault="0053784E">
      <w:pPr>
        <w:pStyle w:val="Heading1"/>
        <w:jc w:val="center"/>
        <w:rPr>
          <w:sz w:val="24"/>
          <w:szCs w:val="24"/>
        </w:rPr>
      </w:pPr>
    </w:p>
    <w:p w14:paraId="3EE45147" w14:textId="77777777" w:rsidR="0053784E" w:rsidRPr="00845629" w:rsidRDefault="0053784E">
      <w:pPr>
        <w:pStyle w:val="Heading1"/>
        <w:jc w:val="center"/>
        <w:rPr>
          <w:sz w:val="24"/>
          <w:szCs w:val="24"/>
        </w:rPr>
      </w:pPr>
    </w:p>
    <w:p w14:paraId="580ED74D" w14:textId="77777777" w:rsidR="0053784E" w:rsidRPr="00845629" w:rsidRDefault="0053784E">
      <w:pPr>
        <w:pStyle w:val="Heading1"/>
        <w:jc w:val="center"/>
        <w:rPr>
          <w:sz w:val="24"/>
          <w:szCs w:val="24"/>
        </w:rPr>
      </w:pPr>
    </w:p>
    <w:p w14:paraId="4C667BE4" w14:textId="77777777" w:rsidR="0053784E" w:rsidRPr="00845629" w:rsidRDefault="0053784E">
      <w:pPr>
        <w:pStyle w:val="Heading1"/>
        <w:jc w:val="center"/>
        <w:rPr>
          <w:sz w:val="24"/>
          <w:szCs w:val="24"/>
        </w:rPr>
      </w:pPr>
    </w:p>
    <w:p w14:paraId="12ABA848" w14:textId="77777777" w:rsidR="0053784E" w:rsidRPr="00845629" w:rsidRDefault="0053784E">
      <w:pPr>
        <w:pStyle w:val="Heading1"/>
        <w:jc w:val="center"/>
        <w:rPr>
          <w:sz w:val="24"/>
          <w:szCs w:val="24"/>
        </w:rPr>
      </w:pPr>
    </w:p>
    <w:p w14:paraId="5E638C73" w14:textId="77777777" w:rsidR="0053784E" w:rsidRPr="00845629" w:rsidRDefault="0053784E">
      <w:pPr>
        <w:pStyle w:val="Heading1"/>
        <w:jc w:val="center"/>
        <w:rPr>
          <w:sz w:val="24"/>
          <w:szCs w:val="24"/>
        </w:rPr>
      </w:pPr>
    </w:p>
    <w:p w14:paraId="2C0FFDC2" w14:textId="77777777" w:rsidR="0053784E" w:rsidRPr="00845629" w:rsidRDefault="0053784E">
      <w:pPr>
        <w:pStyle w:val="Heading1"/>
        <w:jc w:val="center"/>
        <w:rPr>
          <w:sz w:val="24"/>
          <w:szCs w:val="24"/>
        </w:rPr>
      </w:pPr>
    </w:p>
    <w:p w14:paraId="7C86B71E" w14:textId="77777777" w:rsidR="0053784E" w:rsidRPr="00845629" w:rsidRDefault="0053784E">
      <w:pPr>
        <w:pStyle w:val="Heading1"/>
        <w:jc w:val="center"/>
        <w:rPr>
          <w:b/>
          <w:color w:val="000000"/>
          <w:sz w:val="24"/>
          <w:szCs w:val="24"/>
        </w:rPr>
      </w:pPr>
    </w:p>
    <w:p w14:paraId="572BEA37" w14:textId="77777777" w:rsidR="0038478D" w:rsidRPr="00845629" w:rsidRDefault="0038478D" w:rsidP="0038478D">
      <w:pPr>
        <w:rPr>
          <w:sz w:val="24"/>
          <w:szCs w:val="24"/>
          <w:lang w:val="ro-RO"/>
        </w:rPr>
      </w:pPr>
    </w:p>
    <w:p w14:paraId="4AC5249C" w14:textId="77777777" w:rsidR="0053784E" w:rsidRPr="00845629" w:rsidRDefault="0053784E">
      <w:pPr>
        <w:pStyle w:val="Heading1"/>
        <w:jc w:val="center"/>
        <w:rPr>
          <w:b/>
          <w:color w:val="000000"/>
          <w:sz w:val="24"/>
          <w:szCs w:val="24"/>
        </w:rPr>
      </w:pPr>
    </w:p>
    <w:p w14:paraId="081A4C57" w14:textId="77777777" w:rsidR="0053784E" w:rsidRPr="00845629" w:rsidRDefault="0053784E">
      <w:pPr>
        <w:pStyle w:val="Heading1"/>
        <w:jc w:val="center"/>
        <w:rPr>
          <w:b/>
          <w:color w:val="000000"/>
          <w:sz w:val="24"/>
          <w:szCs w:val="24"/>
        </w:rPr>
      </w:pPr>
    </w:p>
    <w:p w14:paraId="73EF6D02" w14:textId="77777777" w:rsidR="0053784E" w:rsidRPr="00845629" w:rsidRDefault="0053784E">
      <w:pPr>
        <w:pStyle w:val="Heading1"/>
        <w:jc w:val="center"/>
        <w:rPr>
          <w:b/>
          <w:color w:val="000000"/>
          <w:sz w:val="24"/>
          <w:szCs w:val="24"/>
        </w:rPr>
      </w:pPr>
    </w:p>
    <w:p w14:paraId="4335E9E6" w14:textId="77777777" w:rsidR="0053784E" w:rsidRPr="00845629" w:rsidRDefault="0053784E">
      <w:pPr>
        <w:pStyle w:val="Heading1"/>
        <w:jc w:val="center"/>
        <w:rPr>
          <w:b/>
          <w:color w:val="000000"/>
          <w:sz w:val="24"/>
          <w:szCs w:val="24"/>
        </w:rPr>
      </w:pPr>
      <w:r w:rsidRPr="00845629">
        <w:rPr>
          <w:b/>
          <w:color w:val="000000"/>
          <w:sz w:val="24"/>
          <w:szCs w:val="24"/>
        </w:rPr>
        <w:t xml:space="preserve">ANEXA </w:t>
      </w:r>
      <w:r w:rsidR="00FE4353" w:rsidRPr="00845629">
        <w:rPr>
          <w:b/>
          <w:color w:val="000000"/>
          <w:sz w:val="24"/>
          <w:szCs w:val="24"/>
        </w:rPr>
        <w:t>B</w:t>
      </w:r>
    </w:p>
    <w:p w14:paraId="065B0648" w14:textId="77777777" w:rsidR="0053784E" w:rsidRPr="00845629" w:rsidRDefault="0053784E">
      <w:pPr>
        <w:rPr>
          <w:sz w:val="24"/>
          <w:szCs w:val="24"/>
          <w:lang w:val="ro-RO"/>
        </w:rPr>
      </w:pPr>
    </w:p>
    <w:p w14:paraId="6D0CB6F2" w14:textId="77777777" w:rsidR="0053784E" w:rsidRPr="00845629" w:rsidRDefault="00D71839">
      <w:pPr>
        <w:pStyle w:val="Heading1"/>
        <w:jc w:val="center"/>
        <w:rPr>
          <w:b/>
          <w:sz w:val="24"/>
          <w:szCs w:val="24"/>
        </w:rPr>
      </w:pPr>
      <w:r w:rsidRPr="00845629">
        <w:rPr>
          <w:b/>
          <w:color w:val="000000"/>
          <w:sz w:val="24"/>
          <w:szCs w:val="24"/>
        </w:rPr>
        <w:t xml:space="preserve">CONDITII   GENERALE  CONTRACTUALE </w:t>
      </w:r>
      <w:r w:rsidR="0053784E" w:rsidRPr="00845629">
        <w:rPr>
          <w:b/>
          <w:color w:val="000000"/>
          <w:sz w:val="24"/>
          <w:szCs w:val="24"/>
        </w:rPr>
        <w:br w:type="page"/>
      </w:r>
    </w:p>
    <w:p w14:paraId="1BD343FF" w14:textId="77777777" w:rsidR="0053784E" w:rsidRPr="00845629" w:rsidRDefault="0053784E">
      <w:pPr>
        <w:pStyle w:val="Heading1"/>
        <w:jc w:val="center"/>
        <w:rPr>
          <w:sz w:val="24"/>
          <w:szCs w:val="24"/>
        </w:rPr>
      </w:pPr>
    </w:p>
    <w:p w14:paraId="12E45EA3" w14:textId="77777777" w:rsidR="0053784E" w:rsidRPr="00845629" w:rsidRDefault="0053784E">
      <w:pPr>
        <w:pStyle w:val="Heading1"/>
        <w:jc w:val="center"/>
        <w:rPr>
          <w:sz w:val="24"/>
          <w:szCs w:val="24"/>
        </w:rPr>
      </w:pPr>
    </w:p>
    <w:p w14:paraId="5E0F5440" w14:textId="77777777" w:rsidR="0053784E" w:rsidRPr="00845629" w:rsidRDefault="0053784E">
      <w:pPr>
        <w:pStyle w:val="Heading1"/>
        <w:jc w:val="center"/>
        <w:rPr>
          <w:sz w:val="24"/>
          <w:szCs w:val="24"/>
        </w:rPr>
      </w:pPr>
    </w:p>
    <w:p w14:paraId="0D200E91" w14:textId="77777777" w:rsidR="0053784E" w:rsidRPr="00845629" w:rsidRDefault="0053784E">
      <w:pPr>
        <w:pStyle w:val="Heading1"/>
        <w:jc w:val="center"/>
        <w:rPr>
          <w:sz w:val="24"/>
          <w:szCs w:val="24"/>
        </w:rPr>
      </w:pPr>
    </w:p>
    <w:p w14:paraId="21DB990F" w14:textId="77777777" w:rsidR="0053784E" w:rsidRPr="00845629" w:rsidRDefault="0053784E">
      <w:pPr>
        <w:pStyle w:val="Heading1"/>
        <w:jc w:val="center"/>
        <w:rPr>
          <w:sz w:val="24"/>
          <w:szCs w:val="24"/>
        </w:rPr>
      </w:pPr>
    </w:p>
    <w:p w14:paraId="008B99C3" w14:textId="77777777" w:rsidR="0053784E" w:rsidRPr="00845629" w:rsidRDefault="0053784E">
      <w:pPr>
        <w:pStyle w:val="Heading1"/>
        <w:jc w:val="center"/>
        <w:rPr>
          <w:sz w:val="24"/>
          <w:szCs w:val="24"/>
        </w:rPr>
      </w:pPr>
    </w:p>
    <w:p w14:paraId="069681FE" w14:textId="77777777" w:rsidR="0053784E" w:rsidRPr="00845629" w:rsidRDefault="0053784E">
      <w:pPr>
        <w:pStyle w:val="Heading1"/>
        <w:jc w:val="center"/>
        <w:rPr>
          <w:sz w:val="24"/>
          <w:szCs w:val="24"/>
        </w:rPr>
      </w:pPr>
    </w:p>
    <w:p w14:paraId="5705B0EF" w14:textId="77777777" w:rsidR="0053784E" w:rsidRPr="00845629" w:rsidRDefault="0053784E">
      <w:pPr>
        <w:pStyle w:val="Heading1"/>
        <w:jc w:val="center"/>
        <w:rPr>
          <w:sz w:val="24"/>
          <w:szCs w:val="24"/>
        </w:rPr>
      </w:pPr>
    </w:p>
    <w:p w14:paraId="1061A6FD" w14:textId="77777777" w:rsidR="0053784E" w:rsidRPr="00845629" w:rsidRDefault="0053784E">
      <w:pPr>
        <w:pStyle w:val="Heading1"/>
        <w:jc w:val="center"/>
        <w:rPr>
          <w:sz w:val="24"/>
          <w:szCs w:val="24"/>
        </w:rPr>
      </w:pPr>
    </w:p>
    <w:p w14:paraId="0D4FEA31" w14:textId="77777777" w:rsidR="0053784E" w:rsidRPr="00845629" w:rsidRDefault="0053784E">
      <w:pPr>
        <w:pStyle w:val="Heading1"/>
        <w:jc w:val="center"/>
        <w:rPr>
          <w:sz w:val="24"/>
          <w:szCs w:val="24"/>
        </w:rPr>
      </w:pPr>
    </w:p>
    <w:p w14:paraId="4DD808B5" w14:textId="77777777" w:rsidR="0053784E" w:rsidRPr="00845629" w:rsidRDefault="0053784E">
      <w:pPr>
        <w:pStyle w:val="Heading1"/>
        <w:jc w:val="center"/>
        <w:rPr>
          <w:b/>
          <w:color w:val="000000"/>
          <w:sz w:val="24"/>
          <w:szCs w:val="24"/>
        </w:rPr>
      </w:pPr>
    </w:p>
    <w:p w14:paraId="73D2D65A" w14:textId="77777777" w:rsidR="0053784E" w:rsidRPr="00845629" w:rsidRDefault="0053784E">
      <w:pPr>
        <w:pStyle w:val="Heading1"/>
        <w:jc w:val="center"/>
        <w:rPr>
          <w:b/>
          <w:color w:val="000000"/>
          <w:sz w:val="24"/>
          <w:szCs w:val="24"/>
        </w:rPr>
      </w:pPr>
    </w:p>
    <w:p w14:paraId="7A762949" w14:textId="77777777" w:rsidR="0053784E" w:rsidRPr="00845629" w:rsidRDefault="0053784E">
      <w:pPr>
        <w:pStyle w:val="Heading1"/>
        <w:jc w:val="center"/>
        <w:rPr>
          <w:b/>
          <w:color w:val="000000"/>
          <w:sz w:val="24"/>
          <w:szCs w:val="24"/>
        </w:rPr>
      </w:pPr>
    </w:p>
    <w:p w14:paraId="221AD99F" w14:textId="77777777" w:rsidR="0053784E" w:rsidRPr="00845629" w:rsidRDefault="0053784E">
      <w:pPr>
        <w:pStyle w:val="Heading1"/>
        <w:jc w:val="center"/>
        <w:rPr>
          <w:b/>
          <w:color w:val="000000"/>
          <w:sz w:val="24"/>
          <w:szCs w:val="24"/>
        </w:rPr>
      </w:pPr>
    </w:p>
    <w:p w14:paraId="7B1B653A" w14:textId="77777777" w:rsidR="0053784E" w:rsidRPr="00845629" w:rsidRDefault="0053784E">
      <w:pPr>
        <w:pStyle w:val="Heading1"/>
        <w:jc w:val="center"/>
        <w:rPr>
          <w:b/>
          <w:color w:val="000000"/>
          <w:sz w:val="24"/>
          <w:szCs w:val="24"/>
        </w:rPr>
      </w:pPr>
      <w:r w:rsidRPr="00845629">
        <w:rPr>
          <w:b/>
          <w:color w:val="000000"/>
          <w:sz w:val="24"/>
          <w:szCs w:val="24"/>
        </w:rPr>
        <w:t xml:space="preserve">ANEXA </w:t>
      </w:r>
      <w:r w:rsidR="00FE4353" w:rsidRPr="00845629">
        <w:rPr>
          <w:b/>
          <w:color w:val="000000"/>
          <w:sz w:val="24"/>
          <w:szCs w:val="24"/>
        </w:rPr>
        <w:t>C</w:t>
      </w:r>
    </w:p>
    <w:p w14:paraId="65075250" w14:textId="77777777" w:rsidR="0053784E" w:rsidRPr="00845629" w:rsidRDefault="0053784E">
      <w:pPr>
        <w:rPr>
          <w:sz w:val="24"/>
          <w:szCs w:val="24"/>
          <w:lang w:val="ro-RO"/>
        </w:rPr>
      </w:pPr>
    </w:p>
    <w:p w14:paraId="64EDA4CC" w14:textId="77777777" w:rsidR="0053784E" w:rsidRPr="00845629" w:rsidRDefault="0053784E">
      <w:pPr>
        <w:pStyle w:val="Heading9"/>
        <w:rPr>
          <w:sz w:val="24"/>
          <w:szCs w:val="24"/>
        </w:rPr>
      </w:pPr>
      <w:r w:rsidRPr="00845629">
        <w:rPr>
          <w:sz w:val="24"/>
          <w:szCs w:val="24"/>
        </w:rPr>
        <w:t>= FORMULARE =</w:t>
      </w:r>
    </w:p>
    <w:p w14:paraId="0BD808DE" w14:textId="77777777" w:rsidR="0053784E" w:rsidRPr="00845629" w:rsidRDefault="0053784E">
      <w:pPr>
        <w:pStyle w:val="BodyText"/>
        <w:jc w:val="center"/>
        <w:rPr>
          <w:b w:val="0"/>
          <w:i/>
          <w:iCs/>
          <w:sz w:val="24"/>
          <w:szCs w:val="24"/>
          <w:lang w:val="ro-RO"/>
        </w:rPr>
      </w:pPr>
      <w:r w:rsidRPr="00845629">
        <w:rPr>
          <w:b w:val="0"/>
          <w:i/>
          <w:iCs/>
          <w:sz w:val="24"/>
          <w:szCs w:val="24"/>
          <w:lang w:val="ro-RO"/>
        </w:rPr>
        <w:br w:type="page"/>
      </w:r>
    </w:p>
    <w:p w14:paraId="79D8EF8E" w14:textId="77777777" w:rsidR="0053784E" w:rsidRPr="00845629" w:rsidRDefault="0053784E">
      <w:pPr>
        <w:pStyle w:val="BodyText"/>
        <w:jc w:val="center"/>
        <w:rPr>
          <w:sz w:val="24"/>
          <w:szCs w:val="24"/>
          <w:lang w:val="ro-RO"/>
        </w:rPr>
      </w:pPr>
    </w:p>
    <w:p w14:paraId="126B22A9" w14:textId="77777777" w:rsidR="00501D86" w:rsidRPr="00845629" w:rsidRDefault="00501D86">
      <w:pPr>
        <w:pStyle w:val="BodyText"/>
        <w:jc w:val="center"/>
        <w:rPr>
          <w:sz w:val="24"/>
          <w:szCs w:val="24"/>
          <w:lang w:val="ro-RO"/>
        </w:rPr>
      </w:pPr>
    </w:p>
    <w:p w14:paraId="331D5B7A" w14:textId="77777777" w:rsidR="00501D86" w:rsidRPr="00845629" w:rsidRDefault="00501D86">
      <w:pPr>
        <w:pStyle w:val="BodyText"/>
        <w:jc w:val="center"/>
        <w:rPr>
          <w:sz w:val="24"/>
          <w:szCs w:val="24"/>
          <w:lang w:val="ro-RO"/>
        </w:rPr>
      </w:pPr>
    </w:p>
    <w:p w14:paraId="084B2600" w14:textId="77777777" w:rsidR="00501D86" w:rsidRPr="00845629" w:rsidRDefault="00501D86">
      <w:pPr>
        <w:pStyle w:val="BodyText"/>
        <w:jc w:val="center"/>
        <w:rPr>
          <w:sz w:val="24"/>
          <w:szCs w:val="24"/>
          <w:lang w:val="ro-RO"/>
        </w:rPr>
      </w:pPr>
    </w:p>
    <w:p w14:paraId="45FD76D6" w14:textId="77777777" w:rsidR="00501D86" w:rsidRPr="00845629" w:rsidRDefault="00501D86">
      <w:pPr>
        <w:pStyle w:val="BodyText"/>
        <w:jc w:val="center"/>
        <w:rPr>
          <w:sz w:val="24"/>
          <w:szCs w:val="24"/>
          <w:lang w:val="ro-RO"/>
        </w:rPr>
      </w:pPr>
    </w:p>
    <w:p w14:paraId="27C4C95C" w14:textId="77777777" w:rsidR="00501D86" w:rsidRPr="00845629" w:rsidRDefault="00501D86">
      <w:pPr>
        <w:pStyle w:val="BodyText"/>
        <w:jc w:val="center"/>
        <w:rPr>
          <w:sz w:val="24"/>
          <w:szCs w:val="24"/>
          <w:lang w:val="ro-RO"/>
        </w:rPr>
      </w:pPr>
    </w:p>
    <w:p w14:paraId="436D8B30" w14:textId="77777777" w:rsidR="0053784E" w:rsidRPr="00845629" w:rsidRDefault="0053784E">
      <w:pPr>
        <w:pStyle w:val="BodyText"/>
        <w:jc w:val="center"/>
        <w:rPr>
          <w:sz w:val="24"/>
          <w:szCs w:val="24"/>
          <w:u w:val="single"/>
          <w:lang w:val="ro-RO"/>
        </w:rPr>
      </w:pPr>
      <w:r w:rsidRPr="00845629">
        <w:rPr>
          <w:sz w:val="24"/>
          <w:szCs w:val="24"/>
          <w:u w:val="single"/>
          <w:lang w:val="ro-RO"/>
        </w:rPr>
        <w:t>FORMULARE</w:t>
      </w:r>
    </w:p>
    <w:p w14:paraId="5C819630" w14:textId="77777777" w:rsidR="0053784E" w:rsidRPr="00845629" w:rsidRDefault="0053784E">
      <w:pPr>
        <w:pStyle w:val="BodyText"/>
        <w:rPr>
          <w:sz w:val="24"/>
          <w:szCs w:val="24"/>
          <w:lang w:val="ro-RO"/>
        </w:rPr>
      </w:pPr>
    </w:p>
    <w:p w14:paraId="726BA2E6" w14:textId="77777777" w:rsidR="0053784E" w:rsidRPr="00845629" w:rsidRDefault="0053784E">
      <w:pPr>
        <w:pStyle w:val="BodyText"/>
        <w:ind w:firstLine="720"/>
        <w:rPr>
          <w:b w:val="0"/>
          <w:noProof w:val="0"/>
          <w:sz w:val="24"/>
          <w:szCs w:val="24"/>
          <w:lang w:val="ro-RO"/>
        </w:rPr>
      </w:pPr>
      <w:r w:rsidRPr="00845629">
        <w:rPr>
          <w:b w:val="0"/>
          <w:noProof w:val="0"/>
          <w:sz w:val="24"/>
          <w:szCs w:val="24"/>
          <w:lang w:val="ro-RO"/>
        </w:rPr>
        <w:t xml:space="preserve">Anexa conţine formularele destinate, pe de o parte, să faciliteze elaborarea şi prezentarea ofertei şi a documentelor care o însoţesc şi, pe de altă parte, să permită comisiei de analiză examinarea şi evaluarea rapidă şi corectă a tuturor ofertelor depuse. </w:t>
      </w:r>
    </w:p>
    <w:p w14:paraId="26554E3D" w14:textId="77777777" w:rsidR="0053784E" w:rsidRPr="00845629" w:rsidRDefault="0053784E">
      <w:pPr>
        <w:pStyle w:val="BodyText"/>
        <w:ind w:firstLine="720"/>
        <w:rPr>
          <w:b w:val="0"/>
          <w:noProof w:val="0"/>
          <w:sz w:val="24"/>
          <w:szCs w:val="24"/>
          <w:lang w:val="ro-RO"/>
        </w:rPr>
      </w:pPr>
      <w:r w:rsidRPr="00845629">
        <w:rPr>
          <w:b w:val="0"/>
          <w:noProof w:val="0"/>
          <w:sz w:val="24"/>
          <w:szCs w:val="24"/>
          <w:lang w:val="ro-RO"/>
        </w:rPr>
        <w:t xml:space="preserve">Fiecare ofertant care participă, la procedura pentru atribuirea contractului de achiziţie are obligaţia de a prezenta formularele prevăzute în continuare, completate în mod corespunzător şi semnate de persoanele autorizate. </w:t>
      </w:r>
    </w:p>
    <w:p w14:paraId="31A7373A" w14:textId="77777777" w:rsidR="00315F22" w:rsidRPr="00845629" w:rsidRDefault="00315F22">
      <w:pPr>
        <w:pStyle w:val="BodyText"/>
        <w:ind w:firstLine="720"/>
        <w:rPr>
          <w:b w:val="0"/>
          <w:noProof w:val="0"/>
          <w:sz w:val="24"/>
          <w:szCs w:val="24"/>
          <w:lang w:val="ro-RO"/>
        </w:rPr>
      </w:pPr>
    </w:p>
    <w:p w14:paraId="76FE8754" w14:textId="77777777" w:rsidR="0053784E" w:rsidRPr="00845629" w:rsidRDefault="0053784E">
      <w:pPr>
        <w:pStyle w:val="BodyText"/>
        <w:ind w:firstLine="720"/>
        <w:rPr>
          <w:b w:val="0"/>
          <w:noProof w:val="0"/>
          <w:sz w:val="24"/>
          <w:szCs w:val="24"/>
          <w:lang w:val="ro-RO"/>
        </w:rPr>
      </w:pPr>
      <w:r w:rsidRPr="00845629">
        <w:rPr>
          <w:b w:val="0"/>
          <w:noProof w:val="0"/>
          <w:sz w:val="24"/>
          <w:szCs w:val="24"/>
          <w:lang w:val="ro-RO"/>
        </w:rPr>
        <w:t xml:space="preserve">Modelele cuprinse în continuare se referă la: </w:t>
      </w:r>
    </w:p>
    <w:p w14:paraId="1D9AAADD" w14:textId="77777777" w:rsidR="0053784E" w:rsidRPr="00845629" w:rsidRDefault="0053784E" w:rsidP="0053784E">
      <w:pPr>
        <w:pStyle w:val="TableText"/>
        <w:numPr>
          <w:ilvl w:val="0"/>
          <w:numId w:val="4"/>
        </w:numPr>
        <w:tabs>
          <w:tab w:val="clear" w:pos="0"/>
          <w:tab w:val="clear" w:pos="720"/>
          <w:tab w:val="num" w:pos="284"/>
        </w:tabs>
        <w:ind w:left="284" w:hanging="284"/>
        <w:rPr>
          <w:color w:val="000000"/>
          <w:szCs w:val="24"/>
          <w:lang w:val="ro-RO"/>
        </w:rPr>
      </w:pPr>
      <w:r w:rsidRPr="00845629">
        <w:rPr>
          <w:color w:val="000000"/>
          <w:szCs w:val="24"/>
          <w:lang w:val="ro-RO"/>
        </w:rPr>
        <w:t>Documente de înscriere</w:t>
      </w:r>
    </w:p>
    <w:p w14:paraId="519991D0" w14:textId="77777777" w:rsidR="0053784E" w:rsidRPr="00845629" w:rsidRDefault="0053784E" w:rsidP="0053784E">
      <w:pPr>
        <w:pStyle w:val="TableText"/>
        <w:numPr>
          <w:ilvl w:val="0"/>
          <w:numId w:val="4"/>
        </w:numPr>
        <w:tabs>
          <w:tab w:val="clear" w:pos="0"/>
          <w:tab w:val="clear" w:pos="720"/>
          <w:tab w:val="num" w:pos="284"/>
        </w:tabs>
        <w:ind w:left="284" w:hanging="284"/>
        <w:rPr>
          <w:color w:val="000000"/>
          <w:szCs w:val="24"/>
          <w:lang w:val="ro-RO"/>
        </w:rPr>
      </w:pPr>
      <w:r w:rsidRPr="00845629">
        <w:rPr>
          <w:color w:val="000000"/>
          <w:szCs w:val="24"/>
          <w:lang w:val="ro-RO"/>
        </w:rPr>
        <w:t>Documente de calificare</w:t>
      </w:r>
    </w:p>
    <w:p w14:paraId="0B7BB4E1" w14:textId="1EE65339" w:rsidR="0038478D" w:rsidRPr="00845629" w:rsidRDefault="0038478D" w:rsidP="0053784E">
      <w:pPr>
        <w:pStyle w:val="TableText"/>
        <w:numPr>
          <w:ilvl w:val="0"/>
          <w:numId w:val="4"/>
        </w:numPr>
        <w:tabs>
          <w:tab w:val="clear" w:pos="0"/>
          <w:tab w:val="clear" w:pos="720"/>
          <w:tab w:val="num" w:pos="284"/>
        </w:tabs>
        <w:ind w:left="284" w:hanging="284"/>
        <w:rPr>
          <w:color w:val="000000"/>
          <w:szCs w:val="24"/>
          <w:lang w:val="ro-RO"/>
        </w:rPr>
      </w:pPr>
      <w:r w:rsidRPr="00845629">
        <w:rPr>
          <w:color w:val="000000"/>
          <w:szCs w:val="24"/>
          <w:lang w:val="ro-RO"/>
        </w:rPr>
        <w:t>Oferta Financiar</w:t>
      </w:r>
      <w:r w:rsidR="00B64D3A" w:rsidRPr="00845629">
        <w:rPr>
          <w:color w:val="000000"/>
          <w:szCs w:val="24"/>
          <w:lang w:val="ro-RO"/>
        </w:rPr>
        <w:t>ă</w:t>
      </w:r>
    </w:p>
    <w:p w14:paraId="23D6C6D3" w14:textId="77777777" w:rsidR="0053784E" w:rsidRPr="00845629" w:rsidRDefault="0053784E" w:rsidP="0053784E">
      <w:pPr>
        <w:pStyle w:val="TableText"/>
        <w:numPr>
          <w:ilvl w:val="0"/>
          <w:numId w:val="4"/>
        </w:numPr>
        <w:tabs>
          <w:tab w:val="clear" w:pos="0"/>
          <w:tab w:val="clear" w:pos="720"/>
          <w:tab w:val="num" w:pos="284"/>
        </w:tabs>
        <w:ind w:left="284" w:hanging="284"/>
        <w:rPr>
          <w:color w:val="000000"/>
          <w:szCs w:val="24"/>
          <w:lang w:val="ro-RO"/>
        </w:rPr>
      </w:pPr>
      <w:r w:rsidRPr="00845629">
        <w:rPr>
          <w:color w:val="000000"/>
          <w:szCs w:val="24"/>
          <w:lang w:val="ro-RO"/>
        </w:rPr>
        <w:t>Alte documente</w:t>
      </w:r>
    </w:p>
    <w:p w14:paraId="01965124" w14:textId="77777777" w:rsidR="0038478D" w:rsidRPr="00845629" w:rsidRDefault="0038478D">
      <w:pPr>
        <w:pStyle w:val="BodyText"/>
        <w:spacing w:before="120"/>
        <w:ind w:firstLine="720"/>
        <w:rPr>
          <w:bCs/>
          <w:i/>
          <w:iCs/>
          <w:noProof w:val="0"/>
          <w:sz w:val="24"/>
          <w:szCs w:val="24"/>
          <w:lang w:val="ro-RO"/>
        </w:rPr>
      </w:pPr>
    </w:p>
    <w:p w14:paraId="326FE671" w14:textId="77777777" w:rsidR="00AE2A5B" w:rsidRPr="00AE2A5B" w:rsidRDefault="00AE2A5B" w:rsidP="00AE2A5B">
      <w:pPr>
        <w:pStyle w:val="Heading1"/>
        <w:jc w:val="both"/>
        <w:rPr>
          <w:b/>
          <w:i/>
          <w:iCs/>
          <w:sz w:val="24"/>
          <w:szCs w:val="24"/>
        </w:rPr>
      </w:pPr>
      <w:r w:rsidRPr="00AE2A5B">
        <w:rPr>
          <w:b/>
          <w:bCs/>
          <w:i/>
          <w:iCs/>
          <w:sz w:val="24"/>
          <w:szCs w:val="24"/>
        </w:rPr>
        <w:t>Observaţie</w:t>
      </w:r>
      <w:r w:rsidRPr="00AE2A5B">
        <w:rPr>
          <w:b/>
          <w:i/>
          <w:iCs/>
          <w:sz w:val="24"/>
          <w:szCs w:val="24"/>
        </w:rPr>
        <w:t xml:space="preserve">: </w:t>
      </w:r>
    </w:p>
    <w:p w14:paraId="09E83BC5" w14:textId="77777777" w:rsidR="00AE2A5B" w:rsidRPr="00AE2A5B" w:rsidRDefault="00AE2A5B" w:rsidP="00AE2A5B">
      <w:pPr>
        <w:pStyle w:val="Heading1"/>
        <w:jc w:val="both"/>
        <w:rPr>
          <w:b/>
          <w:i/>
          <w:iCs/>
          <w:sz w:val="24"/>
          <w:szCs w:val="24"/>
          <w:u w:val="single"/>
        </w:rPr>
      </w:pPr>
      <w:r w:rsidRPr="00AE2A5B">
        <w:rPr>
          <w:b/>
          <w:i/>
          <w:iCs/>
          <w:sz w:val="24"/>
          <w:szCs w:val="24"/>
        </w:rPr>
        <w:t>- Pe lângă modelele de formulare prezentate în continuare</w:t>
      </w:r>
      <w:r w:rsidRPr="00AE2A5B">
        <w:rPr>
          <w:b/>
          <w:i/>
          <w:iCs/>
          <w:sz w:val="24"/>
          <w:szCs w:val="24"/>
          <w:u w:val="single"/>
        </w:rPr>
        <w:t>, ofertanţii trebuie să prezinte toate celelalte documente solicitate în Instrucţiuni pentru ofertanţi şi în Caietul de sarcini.</w:t>
      </w:r>
    </w:p>
    <w:p w14:paraId="2D49A951" w14:textId="77777777" w:rsidR="00AE2A5B" w:rsidRPr="00AE2A5B" w:rsidRDefault="00AE2A5B" w:rsidP="00AE2A5B">
      <w:pPr>
        <w:pStyle w:val="Heading1"/>
        <w:jc w:val="both"/>
        <w:rPr>
          <w:b/>
          <w:i/>
          <w:iCs/>
          <w:sz w:val="24"/>
          <w:szCs w:val="24"/>
          <w:u w:val="single"/>
        </w:rPr>
      </w:pPr>
    </w:p>
    <w:p w14:paraId="7DF15D77" w14:textId="77777777" w:rsidR="00AE2A5B" w:rsidRPr="00AE2A5B" w:rsidRDefault="00AE2A5B" w:rsidP="00AE2A5B">
      <w:pPr>
        <w:pStyle w:val="Heading1"/>
        <w:jc w:val="both"/>
        <w:rPr>
          <w:b/>
          <w:i/>
          <w:iCs/>
          <w:sz w:val="24"/>
          <w:szCs w:val="24"/>
        </w:rPr>
      </w:pPr>
    </w:p>
    <w:p w14:paraId="2F9BA4A7" w14:textId="04833992" w:rsidR="00AE2A5B" w:rsidRPr="00AE2A5B" w:rsidRDefault="00AE2A5B" w:rsidP="00AE2A5B">
      <w:pPr>
        <w:pStyle w:val="Heading1"/>
        <w:jc w:val="both"/>
        <w:rPr>
          <w:b/>
          <w:i/>
          <w:iCs/>
          <w:sz w:val="24"/>
          <w:szCs w:val="24"/>
        </w:rPr>
      </w:pPr>
      <w:r w:rsidRPr="00AE2A5B">
        <w:rPr>
          <w:b/>
          <w:i/>
          <w:iCs/>
          <w:sz w:val="24"/>
          <w:szCs w:val="24"/>
        </w:rPr>
        <w:t>- Toate documentele solicitate la prezenta procedura si prezentate in alta limba  decât rom</w:t>
      </w:r>
      <w:r w:rsidR="00D862A7">
        <w:rPr>
          <w:b/>
          <w:i/>
          <w:iCs/>
          <w:sz w:val="24"/>
          <w:szCs w:val="24"/>
        </w:rPr>
        <w:t>â</w:t>
      </w:r>
      <w:r w:rsidRPr="00AE2A5B">
        <w:rPr>
          <w:b/>
          <w:i/>
          <w:iCs/>
          <w:sz w:val="24"/>
          <w:szCs w:val="24"/>
        </w:rPr>
        <w:t>n</w:t>
      </w:r>
      <w:r w:rsidR="00D862A7">
        <w:rPr>
          <w:b/>
          <w:i/>
          <w:iCs/>
          <w:sz w:val="24"/>
          <w:szCs w:val="24"/>
        </w:rPr>
        <w:t>ă</w:t>
      </w:r>
      <w:r w:rsidRPr="00AE2A5B">
        <w:rPr>
          <w:b/>
          <w:i/>
          <w:iCs/>
          <w:sz w:val="24"/>
          <w:szCs w:val="24"/>
        </w:rPr>
        <w:t xml:space="preserve">, trebuie </w:t>
      </w:r>
      <w:r w:rsidRPr="00AE2A5B">
        <w:rPr>
          <w:b/>
          <w:i/>
          <w:iCs/>
          <w:sz w:val="24"/>
          <w:szCs w:val="24"/>
          <w:u w:val="single"/>
        </w:rPr>
        <w:t>însoţite de traducere autorizata</w:t>
      </w:r>
      <w:r w:rsidRPr="00AE2A5B">
        <w:rPr>
          <w:b/>
          <w:i/>
          <w:iCs/>
          <w:sz w:val="24"/>
          <w:szCs w:val="24"/>
        </w:rPr>
        <w:t xml:space="preserve"> in limba rom</w:t>
      </w:r>
      <w:r w:rsidR="00157FCD">
        <w:rPr>
          <w:b/>
          <w:i/>
          <w:iCs/>
          <w:sz w:val="24"/>
          <w:szCs w:val="24"/>
        </w:rPr>
        <w:t>â</w:t>
      </w:r>
      <w:r w:rsidRPr="00AE2A5B">
        <w:rPr>
          <w:b/>
          <w:i/>
          <w:iCs/>
          <w:sz w:val="24"/>
          <w:szCs w:val="24"/>
        </w:rPr>
        <w:t>n</w:t>
      </w:r>
      <w:r w:rsidR="00157FCD">
        <w:rPr>
          <w:b/>
          <w:i/>
          <w:iCs/>
          <w:sz w:val="24"/>
          <w:szCs w:val="24"/>
        </w:rPr>
        <w:t>ă</w:t>
      </w:r>
    </w:p>
    <w:p w14:paraId="01086F6B" w14:textId="77777777" w:rsidR="00AE2A5B" w:rsidRPr="00AE2A5B" w:rsidRDefault="00AE2A5B" w:rsidP="00AE2A5B">
      <w:pPr>
        <w:pStyle w:val="Heading1"/>
        <w:jc w:val="both"/>
        <w:rPr>
          <w:b/>
          <w:i/>
          <w:iCs/>
          <w:sz w:val="24"/>
          <w:szCs w:val="24"/>
        </w:rPr>
      </w:pPr>
    </w:p>
    <w:p w14:paraId="3BA6F9B1" w14:textId="77777777" w:rsidR="00AE2A5B" w:rsidRPr="00AE2A5B" w:rsidRDefault="00AE2A5B" w:rsidP="00AE2A5B">
      <w:pPr>
        <w:pStyle w:val="Heading1"/>
        <w:jc w:val="both"/>
        <w:rPr>
          <w:b/>
          <w:i/>
          <w:iCs/>
          <w:sz w:val="24"/>
          <w:szCs w:val="24"/>
        </w:rPr>
      </w:pPr>
    </w:p>
    <w:p w14:paraId="3E38635B" w14:textId="7CCD9C68" w:rsidR="0053784E" w:rsidRPr="00845629" w:rsidRDefault="00AE2A5B" w:rsidP="00AE2A5B">
      <w:pPr>
        <w:pStyle w:val="Heading1"/>
        <w:jc w:val="both"/>
        <w:rPr>
          <w:sz w:val="24"/>
          <w:szCs w:val="24"/>
        </w:rPr>
      </w:pPr>
      <w:proofErr w:type="spellStart"/>
      <w:r w:rsidRPr="00AE2A5B">
        <w:rPr>
          <w:b/>
          <w:i/>
          <w:iCs/>
          <w:sz w:val="24"/>
          <w:szCs w:val="24"/>
          <w:lang w:val="en-US"/>
        </w:rPr>
        <w:t>Înscrierea</w:t>
      </w:r>
      <w:proofErr w:type="spellEnd"/>
      <w:r w:rsidRPr="00AE2A5B">
        <w:rPr>
          <w:b/>
          <w:i/>
          <w:iCs/>
          <w:sz w:val="24"/>
          <w:szCs w:val="24"/>
          <w:lang w:val="en-US"/>
        </w:rPr>
        <w:t xml:space="preserve"> si </w:t>
      </w:r>
      <w:proofErr w:type="spellStart"/>
      <w:r w:rsidRPr="00AE2A5B">
        <w:rPr>
          <w:b/>
          <w:i/>
          <w:iCs/>
          <w:sz w:val="24"/>
          <w:szCs w:val="24"/>
          <w:lang w:val="en-US"/>
        </w:rPr>
        <w:t>depunerea</w:t>
      </w:r>
      <w:proofErr w:type="spellEnd"/>
      <w:r w:rsidRPr="00AE2A5B">
        <w:rPr>
          <w:b/>
          <w:i/>
          <w:iCs/>
          <w:sz w:val="24"/>
          <w:szCs w:val="24"/>
          <w:lang w:val="en-US"/>
        </w:rPr>
        <w:t xml:space="preserve"> </w:t>
      </w:r>
      <w:proofErr w:type="spellStart"/>
      <w:r w:rsidRPr="00AE2A5B">
        <w:rPr>
          <w:b/>
          <w:i/>
          <w:iCs/>
          <w:sz w:val="24"/>
          <w:szCs w:val="24"/>
          <w:lang w:val="en-US"/>
        </w:rPr>
        <w:t>unei</w:t>
      </w:r>
      <w:proofErr w:type="spellEnd"/>
      <w:r w:rsidRPr="00AE2A5B">
        <w:rPr>
          <w:b/>
          <w:i/>
          <w:iCs/>
          <w:sz w:val="24"/>
          <w:szCs w:val="24"/>
          <w:lang w:val="en-US"/>
        </w:rPr>
        <w:t xml:space="preserve"> </w:t>
      </w:r>
      <w:proofErr w:type="spellStart"/>
      <w:r w:rsidRPr="00AE2A5B">
        <w:rPr>
          <w:b/>
          <w:i/>
          <w:iCs/>
          <w:sz w:val="24"/>
          <w:szCs w:val="24"/>
          <w:lang w:val="en-US"/>
        </w:rPr>
        <w:t>oferte</w:t>
      </w:r>
      <w:proofErr w:type="spellEnd"/>
      <w:r w:rsidRPr="00AE2A5B">
        <w:rPr>
          <w:b/>
          <w:i/>
          <w:iCs/>
          <w:sz w:val="24"/>
          <w:szCs w:val="24"/>
          <w:lang w:val="en-US"/>
        </w:rPr>
        <w:t xml:space="preserve">, </w:t>
      </w:r>
      <w:proofErr w:type="spellStart"/>
      <w:r w:rsidRPr="00AE2A5B">
        <w:rPr>
          <w:b/>
          <w:i/>
          <w:iCs/>
          <w:sz w:val="24"/>
          <w:szCs w:val="24"/>
          <w:lang w:val="en-US"/>
        </w:rPr>
        <w:t>va</w:t>
      </w:r>
      <w:proofErr w:type="spellEnd"/>
      <w:r w:rsidRPr="00AE2A5B">
        <w:rPr>
          <w:b/>
          <w:i/>
          <w:iCs/>
          <w:sz w:val="24"/>
          <w:szCs w:val="24"/>
          <w:lang w:val="en-US"/>
        </w:rPr>
        <w:t xml:space="preserve"> </w:t>
      </w:r>
      <w:proofErr w:type="spellStart"/>
      <w:r w:rsidRPr="00AE2A5B">
        <w:rPr>
          <w:b/>
          <w:i/>
          <w:iCs/>
          <w:sz w:val="24"/>
          <w:szCs w:val="24"/>
          <w:lang w:val="en-US"/>
        </w:rPr>
        <w:t>reprezenta</w:t>
      </w:r>
      <w:proofErr w:type="spellEnd"/>
      <w:r w:rsidRPr="00AE2A5B">
        <w:rPr>
          <w:b/>
          <w:i/>
          <w:iCs/>
          <w:sz w:val="24"/>
          <w:szCs w:val="24"/>
          <w:lang w:val="en-US"/>
        </w:rPr>
        <w:t xml:space="preserve"> </w:t>
      </w:r>
      <w:proofErr w:type="spellStart"/>
      <w:r w:rsidRPr="00AE2A5B">
        <w:rPr>
          <w:b/>
          <w:i/>
          <w:iCs/>
          <w:sz w:val="24"/>
          <w:szCs w:val="24"/>
          <w:lang w:val="en-US"/>
        </w:rPr>
        <w:t>acceptul</w:t>
      </w:r>
      <w:proofErr w:type="spellEnd"/>
      <w:r w:rsidRPr="00AE2A5B">
        <w:rPr>
          <w:b/>
          <w:i/>
          <w:iCs/>
          <w:sz w:val="24"/>
          <w:szCs w:val="24"/>
          <w:lang w:val="en-US"/>
        </w:rPr>
        <w:t xml:space="preserve"> </w:t>
      </w:r>
      <w:proofErr w:type="spellStart"/>
      <w:r w:rsidRPr="00AE2A5B">
        <w:rPr>
          <w:b/>
          <w:i/>
          <w:iCs/>
          <w:sz w:val="24"/>
          <w:szCs w:val="24"/>
          <w:lang w:val="en-US"/>
        </w:rPr>
        <w:t>ofertantului</w:t>
      </w:r>
      <w:proofErr w:type="spellEnd"/>
      <w:r w:rsidRPr="00AE2A5B">
        <w:rPr>
          <w:b/>
          <w:i/>
          <w:iCs/>
          <w:sz w:val="24"/>
          <w:szCs w:val="24"/>
          <w:lang w:val="en-US"/>
        </w:rPr>
        <w:t xml:space="preserve"> de a </w:t>
      </w:r>
      <w:proofErr w:type="spellStart"/>
      <w:r w:rsidRPr="00AE2A5B">
        <w:rPr>
          <w:b/>
          <w:i/>
          <w:iCs/>
          <w:sz w:val="24"/>
          <w:szCs w:val="24"/>
          <w:lang w:val="en-US"/>
        </w:rPr>
        <w:t>participa</w:t>
      </w:r>
      <w:proofErr w:type="spellEnd"/>
      <w:r w:rsidRPr="00AE2A5B">
        <w:rPr>
          <w:b/>
          <w:i/>
          <w:iCs/>
          <w:sz w:val="24"/>
          <w:szCs w:val="24"/>
          <w:lang w:val="en-US"/>
        </w:rPr>
        <w:t xml:space="preserve"> la </w:t>
      </w:r>
      <w:proofErr w:type="spellStart"/>
      <w:r w:rsidRPr="00AE2A5B">
        <w:rPr>
          <w:b/>
          <w:i/>
          <w:iCs/>
          <w:sz w:val="24"/>
          <w:szCs w:val="24"/>
          <w:lang w:val="en-US"/>
        </w:rPr>
        <w:t>procedura</w:t>
      </w:r>
      <w:proofErr w:type="spellEnd"/>
      <w:r w:rsidRPr="00AE2A5B">
        <w:rPr>
          <w:b/>
          <w:i/>
          <w:iCs/>
          <w:sz w:val="24"/>
          <w:szCs w:val="24"/>
          <w:lang w:val="en-US"/>
        </w:rPr>
        <w:t xml:space="preserve"> de </w:t>
      </w:r>
      <w:proofErr w:type="spellStart"/>
      <w:proofErr w:type="gramStart"/>
      <w:r w:rsidRPr="00AE2A5B">
        <w:rPr>
          <w:b/>
          <w:i/>
          <w:iCs/>
          <w:sz w:val="24"/>
          <w:szCs w:val="24"/>
          <w:lang w:val="en-US"/>
        </w:rPr>
        <w:t>inchiriere</w:t>
      </w:r>
      <w:proofErr w:type="spellEnd"/>
      <w:r w:rsidRPr="00AE2A5B">
        <w:rPr>
          <w:b/>
          <w:i/>
          <w:iCs/>
          <w:sz w:val="24"/>
          <w:szCs w:val="24"/>
          <w:lang w:val="en-US"/>
        </w:rPr>
        <w:t xml:space="preserve">  in</w:t>
      </w:r>
      <w:proofErr w:type="gramEnd"/>
      <w:r w:rsidRPr="00AE2A5B">
        <w:rPr>
          <w:b/>
          <w:i/>
          <w:iCs/>
          <w:sz w:val="24"/>
          <w:szCs w:val="24"/>
          <w:lang w:val="en-US"/>
        </w:rPr>
        <w:t xml:space="preserve"> </w:t>
      </w:r>
      <w:proofErr w:type="spellStart"/>
      <w:r w:rsidRPr="00AE2A5B">
        <w:rPr>
          <w:b/>
          <w:i/>
          <w:iCs/>
          <w:sz w:val="24"/>
          <w:szCs w:val="24"/>
          <w:lang w:val="en-US"/>
        </w:rPr>
        <w:t>conformitate</w:t>
      </w:r>
      <w:proofErr w:type="spellEnd"/>
      <w:r w:rsidRPr="00AE2A5B">
        <w:rPr>
          <w:b/>
          <w:i/>
          <w:iCs/>
          <w:sz w:val="24"/>
          <w:szCs w:val="24"/>
          <w:lang w:val="en-US"/>
        </w:rPr>
        <w:t xml:space="preserve"> cu </w:t>
      </w:r>
      <w:proofErr w:type="spellStart"/>
      <w:r w:rsidRPr="00AE2A5B">
        <w:rPr>
          <w:b/>
          <w:i/>
          <w:iCs/>
          <w:sz w:val="24"/>
          <w:szCs w:val="24"/>
          <w:lang w:val="en-US"/>
        </w:rPr>
        <w:t>toate</w:t>
      </w:r>
      <w:proofErr w:type="spellEnd"/>
      <w:r w:rsidRPr="00AE2A5B">
        <w:rPr>
          <w:b/>
          <w:i/>
          <w:iCs/>
          <w:sz w:val="24"/>
          <w:szCs w:val="24"/>
          <w:lang w:val="en-US"/>
        </w:rPr>
        <w:t xml:space="preserve"> </w:t>
      </w:r>
      <w:proofErr w:type="spellStart"/>
      <w:r w:rsidRPr="00AE2A5B">
        <w:rPr>
          <w:b/>
          <w:i/>
          <w:iCs/>
          <w:sz w:val="24"/>
          <w:szCs w:val="24"/>
          <w:lang w:val="en-US"/>
        </w:rPr>
        <w:t>condițiile</w:t>
      </w:r>
      <w:proofErr w:type="spellEnd"/>
      <w:r w:rsidRPr="00AE2A5B">
        <w:rPr>
          <w:b/>
          <w:i/>
          <w:iCs/>
          <w:sz w:val="24"/>
          <w:szCs w:val="24"/>
          <w:lang w:val="en-US"/>
        </w:rPr>
        <w:t xml:space="preserve">, </w:t>
      </w:r>
      <w:proofErr w:type="spellStart"/>
      <w:r w:rsidRPr="00AE2A5B">
        <w:rPr>
          <w:b/>
          <w:i/>
          <w:iCs/>
          <w:sz w:val="24"/>
          <w:szCs w:val="24"/>
          <w:lang w:val="en-US"/>
        </w:rPr>
        <w:t>prevederile</w:t>
      </w:r>
      <w:proofErr w:type="spellEnd"/>
      <w:r w:rsidRPr="00AE2A5B">
        <w:rPr>
          <w:b/>
          <w:i/>
          <w:iCs/>
          <w:sz w:val="24"/>
          <w:szCs w:val="24"/>
          <w:lang w:val="en-US"/>
        </w:rPr>
        <w:t xml:space="preserve"> si </w:t>
      </w:r>
      <w:proofErr w:type="spellStart"/>
      <w:r w:rsidRPr="00AE2A5B">
        <w:rPr>
          <w:b/>
          <w:i/>
          <w:iCs/>
          <w:sz w:val="24"/>
          <w:szCs w:val="24"/>
          <w:lang w:val="en-US"/>
        </w:rPr>
        <w:t>solicitările</w:t>
      </w:r>
      <w:proofErr w:type="spellEnd"/>
      <w:r w:rsidRPr="00AE2A5B">
        <w:rPr>
          <w:b/>
          <w:i/>
          <w:iCs/>
          <w:sz w:val="24"/>
          <w:szCs w:val="24"/>
          <w:lang w:val="en-US"/>
        </w:rPr>
        <w:t xml:space="preserve"> </w:t>
      </w:r>
      <w:proofErr w:type="spellStart"/>
      <w:r w:rsidRPr="00AE2A5B">
        <w:rPr>
          <w:b/>
          <w:i/>
          <w:iCs/>
          <w:sz w:val="24"/>
          <w:szCs w:val="24"/>
          <w:lang w:val="en-US"/>
        </w:rPr>
        <w:t>cuprinse</w:t>
      </w:r>
      <w:proofErr w:type="spellEnd"/>
      <w:r w:rsidRPr="00AE2A5B">
        <w:rPr>
          <w:b/>
          <w:i/>
          <w:iCs/>
          <w:sz w:val="24"/>
          <w:szCs w:val="24"/>
          <w:lang w:val="en-US"/>
        </w:rPr>
        <w:t xml:space="preserve"> in  </w:t>
      </w:r>
      <w:proofErr w:type="spellStart"/>
      <w:r w:rsidRPr="00AE2A5B">
        <w:rPr>
          <w:b/>
          <w:i/>
          <w:iCs/>
          <w:sz w:val="24"/>
          <w:szCs w:val="24"/>
          <w:lang w:val="en-US"/>
        </w:rPr>
        <w:t>documentația</w:t>
      </w:r>
      <w:proofErr w:type="spellEnd"/>
      <w:r w:rsidRPr="00AE2A5B">
        <w:rPr>
          <w:b/>
          <w:i/>
          <w:iCs/>
          <w:sz w:val="24"/>
          <w:szCs w:val="24"/>
          <w:lang w:val="en-US"/>
        </w:rPr>
        <w:t xml:space="preserve"> </w:t>
      </w:r>
      <w:proofErr w:type="spellStart"/>
      <w:r w:rsidRPr="00AE2A5B">
        <w:rPr>
          <w:b/>
          <w:i/>
          <w:iCs/>
          <w:sz w:val="24"/>
          <w:szCs w:val="24"/>
          <w:lang w:val="en-US"/>
        </w:rPr>
        <w:t>procedurii</w:t>
      </w:r>
      <w:proofErr w:type="spellEnd"/>
      <w:r w:rsidRPr="00AE2A5B">
        <w:rPr>
          <w:b/>
          <w:i/>
          <w:iCs/>
          <w:sz w:val="24"/>
          <w:szCs w:val="24"/>
          <w:lang w:val="en-US"/>
        </w:rPr>
        <w:t xml:space="preserve">. </w:t>
      </w:r>
      <w:r w:rsidR="0053784E" w:rsidRPr="00845629">
        <w:rPr>
          <w:b/>
          <w:i/>
          <w:iCs/>
          <w:sz w:val="24"/>
          <w:szCs w:val="24"/>
        </w:rPr>
        <w:br w:type="page"/>
      </w:r>
    </w:p>
    <w:p w14:paraId="14485EC5" w14:textId="77777777" w:rsidR="0053784E" w:rsidRPr="00845629" w:rsidRDefault="0053784E">
      <w:pPr>
        <w:pStyle w:val="Heading1"/>
        <w:jc w:val="center"/>
        <w:rPr>
          <w:sz w:val="24"/>
          <w:szCs w:val="24"/>
        </w:rPr>
      </w:pPr>
    </w:p>
    <w:p w14:paraId="376874B3" w14:textId="77777777" w:rsidR="0053784E" w:rsidRPr="00845629" w:rsidRDefault="0053784E">
      <w:pPr>
        <w:pStyle w:val="Heading1"/>
        <w:jc w:val="center"/>
        <w:rPr>
          <w:sz w:val="24"/>
          <w:szCs w:val="24"/>
        </w:rPr>
      </w:pPr>
    </w:p>
    <w:p w14:paraId="3D51B54B" w14:textId="77777777" w:rsidR="0053784E" w:rsidRPr="00845629" w:rsidRDefault="0053784E">
      <w:pPr>
        <w:pStyle w:val="Heading1"/>
        <w:jc w:val="center"/>
        <w:rPr>
          <w:sz w:val="24"/>
          <w:szCs w:val="24"/>
        </w:rPr>
      </w:pPr>
    </w:p>
    <w:p w14:paraId="02A4D5EB" w14:textId="77777777" w:rsidR="0053784E" w:rsidRPr="00845629" w:rsidRDefault="0053784E">
      <w:pPr>
        <w:pStyle w:val="Heading1"/>
        <w:jc w:val="center"/>
        <w:rPr>
          <w:sz w:val="24"/>
          <w:szCs w:val="24"/>
        </w:rPr>
      </w:pPr>
    </w:p>
    <w:p w14:paraId="08AF396B" w14:textId="77777777" w:rsidR="0053784E" w:rsidRPr="00845629" w:rsidRDefault="0053784E">
      <w:pPr>
        <w:pStyle w:val="Heading1"/>
        <w:jc w:val="center"/>
        <w:rPr>
          <w:sz w:val="24"/>
          <w:szCs w:val="24"/>
        </w:rPr>
      </w:pPr>
    </w:p>
    <w:p w14:paraId="453A7552" w14:textId="77777777" w:rsidR="0053784E" w:rsidRPr="00845629" w:rsidRDefault="0053784E">
      <w:pPr>
        <w:pStyle w:val="Heading1"/>
        <w:jc w:val="center"/>
        <w:rPr>
          <w:sz w:val="24"/>
          <w:szCs w:val="24"/>
        </w:rPr>
      </w:pPr>
    </w:p>
    <w:p w14:paraId="6EB3A524" w14:textId="77777777" w:rsidR="0053784E" w:rsidRPr="00845629" w:rsidRDefault="0053784E">
      <w:pPr>
        <w:pStyle w:val="Heading1"/>
        <w:jc w:val="center"/>
        <w:rPr>
          <w:sz w:val="24"/>
          <w:szCs w:val="24"/>
        </w:rPr>
      </w:pPr>
    </w:p>
    <w:p w14:paraId="7CD3493D" w14:textId="77777777" w:rsidR="0053784E" w:rsidRPr="00845629" w:rsidRDefault="0053784E">
      <w:pPr>
        <w:pStyle w:val="Heading1"/>
        <w:jc w:val="center"/>
        <w:rPr>
          <w:sz w:val="24"/>
          <w:szCs w:val="24"/>
        </w:rPr>
      </w:pPr>
    </w:p>
    <w:p w14:paraId="50ADB068" w14:textId="77777777" w:rsidR="0053784E" w:rsidRPr="00845629" w:rsidRDefault="0053784E">
      <w:pPr>
        <w:pStyle w:val="Heading1"/>
        <w:jc w:val="center"/>
        <w:rPr>
          <w:sz w:val="24"/>
          <w:szCs w:val="24"/>
        </w:rPr>
      </w:pPr>
    </w:p>
    <w:p w14:paraId="32555A60" w14:textId="77777777" w:rsidR="0053784E" w:rsidRPr="00845629" w:rsidRDefault="0053784E">
      <w:pPr>
        <w:pStyle w:val="Heading1"/>
        <w:jc w:val="center"/>
        <w:rPr>
          <w:sz w:val="24"/>
          <w:szCs w:val="24"/>
        </w:rPr>
      </w:pPr>
    </w:p>
    <w:p w14:paraId="0F78F17D" w14:textId="77777777" w:rsidR="0053784E" w:rsidRPr="00845629" w:rsidRDefault="0053784E">
      <w:pPr>
        <w:pStyle w:val="Heading1"/>
        <w:jc w:val="center"/>
        <w:rPr>
          <w:b/>
          <w:color w:val="000000"/>
          <w:sz w:val="24"/>
          <w:szCs w:val="24"/>
        </w:rPr>
      </w:pPr>
    </w:p>
    <w:p w14:paraId="2DD50F5E" w14:textId="77777777" w:rsidR="0053784E" w:rsidRPr="00845629" w:rsidRDefault="0053784E">
      <w:pPr>
        <w:pStyle w:val="Heading1"/>
        <w:jc w:val="center"/>
        <w:rPr>
          <w:b/>
          <w:color w:val="000000"/>
          <w:sz w:val="24"/>
          <w:szCs w:val="24"/>
        </w:rPr>
      </w:pPr>
    </w:p>
    <w:p w14:paraId="61BB6383" w14:textId="77777777" w:rsidR="0053784E" w:rsidRPr="00845629" w:rsidRDefault="0053784E">
      <w:pPr>
        <w:pStyle w:val="Heading1"/>
        <w:jc w:val="center"/>
        <w:rPr>
          <w:b/>
          <w:color w:val="000000"/>
          <w:sz w:val="24"/>
          <w:szCs w:val="24"/>
        </w:rPr>
      </w:pPr>
    </w:p>
    <w:p w14:paraId="6CE574AD" w14:textId="77777777" w:rsidR="0053784E" w:rsidRPr="00845629" w:rsidRDefault="0053784E">
      <w:pPr>
        <w:pStyle w:val="Heading1"/>
        <w:jc w:val="center"/>
        <w:rPr>
          <w:b/>
          <w:color w:val="000000"/>
          <w:sz w:val="24"/>
          <w:szCs w:val="24"/>
        </w:rPr>
      </w:pPr>
    </w:p>
    <w:p w14:paraId="39B9F3C1" w14:textId="77777777" w:rsidR="0053784E" w:rsidRPr="00845629" w:rsidRDefault="0053784E">
      <w:pPr>
        <w:pStyle w:val="Heading1"/>
        <w:spacing w:line="240" w:lineRule="auto"/>
        <w:jc w:val="center"/>
        <w:rPr>
          <w:b/>
          <w:i/>
          <w:iCs/>
          <w:sz w:val="24"/>
          <w:szCs w:val="24"/>
        </w:rPr>
      </w:pPr>
      <w:r w:rsidRPr="00845629">
        <w:rPr>
          <w:b/>
          <w:i/>
          <w:iCs/>
          <w:sz w:val="24"/>
          <w:szCs w:val="24"/>
        </w:rPr>
        <w:t>DOCUMENTE DE ÎNSCRIERE</w:t>
      </w:r>
    </w:p>
    <w:p w14:paraId="2DC903F6" w14:textId="77777777" w:rsidR="00501D86" w:rsidRPr="00845629" w:rsidRDefault="0053784E" w:rsidP="00501D86">
      <w:pPr>
        <w:rPr>
          <w:color w:val="00B050"/>
          <w:sz w:val="24"/>
          <w:szCs w:val="24"/>
          <w:lang w:val="ro-RO"/>
        </w:rPr>
      </w:pPr>
      <w:r w:rsidRPr="00845629">
        <w:rPr>
          <w:b/>
          <w:i/>
          <w:iCs/>
          <w:sz w:val="24"/>
          <w:szCs w:val="24"/>
          <w:lang w:val="ro-RO"/>
        </w:rPr>
        <w:br w:type="page"/>
      </w:r>
    </w:p>
    <w:p w14:paraId="13A9CDD6" w14:textId="77777777" w:rsidR="0038478D" w:rsidRPr="00845629" w:rsidRDefault="0038478D" w:rsidP="0038478D">
      <w:pPr>
        <w:pStyle w:val="Heading1"/>
        <w:spacing w:line="240" w:lineRule="auto"/>
        <w:rPr>
          <w:b/>
          <w:i/>
          <w:iCs/>
          <w:sz w:val="24"/>
          <w:szCs w:val="24"/>
        </w:rPr>
      </w:pPr>
      <w:r w:rsidRPr="00845629">
        <w:rPr>
          <w:b/>
          <w:i/>
          <w:iCs/>
          <w:sz w:val="24"/>
          <w:szCs w:val="24"/>
        </w:rPr>
        <w:t>FORMULAR A</w:t>
      </w:r>
    </w:p>
    <w:p w14:paraId="744A3992" w14:textId="77777777" w:rsidR="0038478D" w:rsidRPr="00845629" w:rsidRDefault="0038478D" w:rsidP="0038478D">
      <w:pPr>
        <w:spacing w:line="240" w:lineRule="atLeast"/>
        <w:jc w:val="center"/>
        <w:rPr>
          <w:b/>
          <w:sz w:val="24"/>
          <w:szCs w:val="24"/>
          <w:lang w:val="ro-RO"/>
        </w:rPr>
      </w:pPr>
    </w:p>
    <w:p w14:paraId="5E8F8408" w14:textId="77777777" w:rsidR="0038478D" w:rsidRPr="00845629" w:rsidRDefault="0038478D" w:rsidP="0038478D">
      <w:pPr>
        <w:pStyle w:val="Heading5"/>
        <w:jc w:val="center"/>
        <w:rPr>
          <w:sz w:val="24"/>
          <w:szCs w:val="24"/>
          <w:lang w:val="ro-RO"/>
        </w:rPr>
      </w:pPr>
      <w:r w:rsidRPr="00845629">
        <w:rPr>
          <w:sz w:val="24"/>
          <w:szCs w:val="24"/>
          <w:lang w:val="ro-RO"/>
        </w:rPr>
        <w:t>CERERE DE PARTICIPARE LA PROCEDURĂ</w:t>
      </w:r>
    </w:p>
    <w:p w14:paraId="42C9199F" w14:textId="77777777" w:rsidR="0038478D" w:rsidRPr="00845629" w:rsidRDefault="0038478D" w:rsidP="0038478D">
      <w:pPr>
        <w:spacing w:line="480" w:lineRule="atLeast"/>
        <w:jc w:val="center"/>
        <w:rPr>
          <w:b/>
          <w:sz w:val="24"/>
          <w:szCs w:val="24"/>
          <w:lang w:val="ro-RO"/>
        </w:rPr>
      </w:pPr>
      <w:r w:rsidRPr="00845629">
        <w:rPr>
          <w:b/>
          <w:sz w:val="24"/>
          <w:szCs w:val="24"/>
          <w:lang w:val="ro-RO"/>
        </w:rPr>
        <w:t>Nr. ......../....................</w:t>
      </w:r>
    </w:p>
    <w:p w14:paraId="37E8C620" w14:textId="77777777" w:rsidR="0038478D" w:rsidRPr="00845629" w:rsidRDefault="0038478D" w:rsidP="0038478D">
      <w:pPr>
        <w:spacing w:line="480" w:lineRule="auto"/>
        <w:jc w:val="center"/>
        <w:rPr>
          <w:sz w:val="24"/>
          <w:szCs w:val="24"/>
          <w:lang w:val="ro-RO"/>
        </w:rPr>
      </w:pPr>
    </w:p>
    <w:p w14:paraId="78057989" w14:textId="77777777" w:rsidR="0038478D" w:rsidRPr="00845629" w:rsidRDefault="0038478D" w:rsidP="0038478D">
      <w:pPr>
        <w:pStyle w:val="BodyText3"/>
        <w:spacing w:line="360" w:lineRule="auto"/>
        <w:ind w:left="720" w:hanging="720"/>
        <w:rPr>
          <w:szCs w:val="24"/>
        </w:rPr>
      </w:pPr>
      <w:r w:rsidRPr="00845629">
        <w:rPr>
          <w:szCs w:val="24"/>
        </w:rPr>
        <w:t>1.</w:t>
      </w:r>
      <w:r w:rsidRPr="00845629">
        <w:rPr>
          <w:szCs w:val="24"/>
        </w:rPr>
        <w:tab/>
      </w:r>
      <w:r w:rsidRPr="00845629">
        <w:rPr>
          <w:spacing w:val="0"/>
          <w:szCs w:val="24"/>
        </w:rPr>
        <w:t>Denumirea completă a ofertantului ……………………………………………… ………………………………………………………………………………………</w:t>
      </w:r>
    </w:p>
    <w:p w14:paraId="05147AA7" w14:textId="77777777" w:rsidR="0038478D" w:rsidRPr="00845629" w:rsidRDefault="0038478D" w:rsidP="0038478D">
      <w:pPr>
        <w:ind w:left="720" w:hanging="720"/>
        <w:rPr>
          <w:sz w:val="24"/>
          <w:szCs w:val="24"/>
          <w:lang w:val="ro-RO"/>
        </w:rPr>
      </w:pPr>
    </w:p>
    <w:p w14:paraId="7DB21222" w14:textId="77777777" w:rsidR="0038478D" w:rsidRPr="00845629" w:rsidRDefault="0038478D" w:rsidP="0038478D">
      <w:pPr>
        <w:spacing w:line="360" w:lineRule="auto"/>
        <w:ind w:left="720" w:hanging="720"/>
        <w:rPr>
          <w:sz w:val="24"/>
          <w:szCs w:val="24"/>
          <w:lang w:val="ro-RO"/>
        </w:rPr>
      </w:pPr>
      <w:r w:rsidRPr="00845629">
        <w:rPr>
          <w:sz w:val="24"/>
          <w:szCs w:val="24"/>
          <w:lang w:val="ro-RO"/>
        </w:rPr>
        <w:t xml:space="preserve">2. </w:t>
      </w:r>
      <w:r w:rsidRPr="00845629">
        <w:rPr>
          <w:sz w:val="24"/>
          <w:szCs w:val="24"/>
          <w:lang w:val="ro-RO"/>
        </w:rPr>
        <w:tab/>
        <w:t>Sediul societăţii (</w:t>
      </w:r>
      <w:r w:rsidRPr="00845629">
        <w:rPr>
          <w:i/>
          <w:iCs/>
          <w:sz w:val="24"/>
          <w:szCs w:val="24"/>
          <w:lang w:val="ro-RO"/>
        </w:rPr>
        <w:t>adresa completă</w:t>
      </w:r>
      <w:r w:rsidRPr="00845629">
        <w:rPr>
          <w:sz w:val="24"/>
          <w:szCs w:val="24"/>
          <w:lang w:val="ro-RO"/>
        </w:rPr>
        <w:t>) ……………………………………………….. ………………………………………………………………………………………</w:t>
      </w:r>
    </w:p>
    <w:p w14:paraId="336EAEC5" w14:textId="77777777" w:rsidR="0038478D" w:rsidRPr="00845629" w:rsidRDefault="0038478D" w:rsidP="0038478D">
      <w:pPr>
        <w:spacing w:line="360" w:lineRule="auto"/>
        <w:ind w:left="720"/>
        <w:rPr>
          <w:sz w:val="24"/>
          <w:szCs w:val="24"/>
          <w:lang w:val="ro-RO"/>
        </w:rPr>
      </w:pPr>
      <w:r w:rsidRPr="00845629">
        <w:rPr>
          <w:sz w:val="24"/>
          <w:szCs w:val="24"/>
          <w:lang w:val="ro-RO"/>
        </w:rPr>
        <w:t>telefon …………………………………… fax ……………………………………</w:t>
      </w:r>
    </w:p>
    <w:p w14:paraId="38337E54" w14:textId="77777777" w:rsidR="0038478D" w:rsidRPr="00845629" w:rsidRDefault="0038478D" w:rsidP="0038478D">
      <w:pPr>
        <w:rPr>
          <w:sz w:val="24"/>
          <w:szCs w:val="24"/>
          <w:lang w:val="ro-RO"/>
        </w:rPr>
      </w:pPr>
    </w:p>
    <w:p w14:paraId="2A823049" w14:textId="77777777" w:rsidR="0038478D" w:rsidRPr="00845629" w:rsidRDefault="0038478D" w:rsidP="0038478D">
      <w:pPr>
        <w:spacing w:line="360" w:lineRule="auto"/>
        <w:ind w:left="709" w:hanging="709"/>
        <w:jc w:val="both"/>
        <w:rPr>
          <w:sz w:val="24"/>
          <w:szCs w:val="24"/>
          <w:lang w:val="ro-RO"/>
        </w:rPr>
      </w:pPr>
      <w:r w:rsidRPr="00845629">
        <w:rPr>
          <w:sz w:val="24"/>
          <w:szCs w:val="24"/>
          <w:lang w:val="ro-RO"/>
        </w:rPr>
        <w:t>3.</w:t>
      </w:r>
      <w:r w:rsidRPr="00845629">
        <w:rPr>
          <w:sz w:val="24"/>
          <w:szCs w:val="24"/>
          <w:lang w:val="ro-RO"/>
        </w:rPr>
        <w:tab/>
        <w:t>Date de identificare a ofertantului (</w:t>
      </w:r>
      <w:r w:rsidRPr="00845629">
        <w:rPr>
          <w:i/>
          <w:iCs/>
          <w:sz w:val="24"/>
          <w:szCs w:val="24"/>
          <w:lang w:val="ro-RO"/>
        </w:rPr>
        <w:t>număr de înregistrare în Registrul Comerţului şi cod unic de înregistrare</w:t>
      </w:r>
      <w:r w:rsidRPr="00845629">
        <w:rPr>
          <w:sz w:val="24"/>
          <w:szCs w:val="24"/>
          <w:lang w:val="ro-RO"/>
        </w:rPr>
        <w:t>) …………………………………………………………</w:t>
      </w:r>
    </w:p>
    <w:p w14:paraId="5F833D34" w14:textId="77777777" w:rsidR="0038478D" w:rsidRPr="00845629" w:rsidRDefault="0038478D" w:rsidP="0038478D">
      <w:pPr>
        <w:spacing w:line="360" w:lineRule="auto"/>
        <w:ind w:firstLine="720"/>
        <w:rPr>
          <w:sz w:val="24"/>
          <w:szCs w:val="24"/>
          <w:lang w:val="ro-RO"/>
        </w:rPr>
      </w:pPr>
      <w:r w:rsidRPr="00845629">
        <w:rPr>
          <w:sz w:val="24"/>
          <w:szCs w:val="24"/>
          <w:lang w:val="ro-RO"/>
        </w:rPr>
        <w:t>………………………………………………………………………………………</w:t>
      </w:r>
    </w:p>
    <w:p w14:paraId="48CFE82E" w14:textId="77777777" w:rsidR="0038478D" w:rsidRPr="00845629" w:rsidRDefault="0038478D" w:rsidP="0038478D">
      <w:pPr>
        <w:rPr>
          <w:sz w:val="24"/>
          <w:szCs w:val="24"/>
          <w:lang w:val="ro-RO"/>
        </w:rPr>
      </w:pPr>
    </w:p>
    <w:p w14:paraId="6B0B02F3" w14:textId="77777777" w:rsidR="0038478D" w:rsidRPr="00845629" w:rsidRDefault="0038478D" w:rsidP="0038478D">
      <w:pPr>
        <w:spacing w:line="360" w:lineRule="auto"/>
        <w:ind w:left="709" w:hanging="709"/>
        <w:jc w:val="both"/>
        <w:rPr>
          <w:sz w:val="24"/>
          <w:szCs w:val="24"/>
          <w:lang w:val="ro-RO"/>
        </w:rPr>
      </w:pPr>
      <w:r w:rsidRPr="00845629">
        <w:rPr>
          <w:sz w:val="24"/>
          <w:szCs w:val="24"/>
          <w:lang w:val="ro-RO"/>
        </w:rPr>
        <w:t xml:space="preserve">4. </w:t>
      </w:r>
      <w:r w:rsidRPr="00845629">
        <w:rPr>
          <w:sz w:val="24"/>
          <w:szCs w:val="24"/>
          <w:lang w:val="ro-RO"/>
        </w:rPr>
        <w:tab/>
        <w:t>Contul (</w:t>
      </w:r>
      <w:r w:rsidRPr="00845629">
        <w:rPr>
          <w:i/>
          <w:iCs/>
          <w:sz w:val="24"/>
          <w:szCs w:val="24"/>
          <w:lang w:val="ro-RO"/>
        </w:rPr>
        <w:t>cod IBAN</w:t>
      </w:r>
      <w:r w:rsidRPr="00845629">
        <w:rPr>
          <w:sz w:val="24"/>
          <w:szCs w:val="24"/>
          <w:lang w:val="ro-RO"/>
        </w:rPr>
        <w:t>) şi banca în care se vor face plăţile de către ordonatorul procedurii  …………………………………………………………………………</w:t>
      </w:r>
    </w:p>
    <w:p w14:paraId="207D271B" w14:textId="77777777" w:rsidR="0038478D" w:rsidRPr="00845629" w:rsidRDefault="0038478D" w:rsidP="0038478D">
      <w:pPr>
        <w:pStyle w:val="Textbody"/>
        <w:widowControl/>
        <w:suppressAutoHyphens w:val="0"/>
        <w:spacing w:line="360" w:lineRule="auto"/>
        <w:ind w:left="709"/>
        <w:rPr>
          <w:noProof w:val="0"/>
          <w:sz w:val="24"/>
          <w:szCs w:val="24"/>
          <w:lang w:val="ro-RO"/>
        </w:rPr>
      </w:pPr>
      <w:r w:rsidRPr="00845629">
        <w:rPr>
          <w:noProof w:val="0"/>
          <w:sz w:val="24"/>
          <w:szCs w:val="24"/>
          <w:lang w:val="ro-RO"/>
        </w:rPr>
        <w:t>……………………………………………………………………………………</w:t>
      </w:r>
    </w:p>
    <w:p w14:paraId="7C51EFFA" w14:textId="77777777" w:rsidR="0038478D" w:rsidRPr="00845629" w:rsidRDefault="0038478D" w:rsidP="0038478D">
      <w:pPr>
        <w:rPr>
          <w:sz w:val="24"/>
          <w:szCs w:val="24"/>
          <w:lang w:val="ro-RO"/>
        </w:rPr>
      </w:pPr>
    </w:p>
    <w:p w14:paraId="6E703A5C" w14:textId="77777777" w:rsidR="0038478D" w:rsidRPr="00845629" w:rsidRDefault="0038478D" w:rsidP="0038478D">
      <w:pPr>
        <w:ind w:left="709" w:hanging="709"/>
        <w:jc w:val="both"/>
        <w:rPr>
          <w:sz w:val="24"/>
          <w:szCs w:val="24"/>
          <w:lang w:val="ro-RO"/>
        </w:rPr>
      </w:pPr>
      <w:r w:rsidRPr="00845629">
        <w:rPr>
          <w:sz w:val="24"/>
          <w:szCs w:val="24"/>
          <w:lang w:val="ro-RO"/>
        </w:rPr>
        <w:t xml:space="preserve">5. </w:t>
      </w:r>
      <w:r w:rsidRPr="00845629">
        <w:rPr>
          <w:sz w:val="24"/>
          <w:szCs w:val="24"/>
          <w:lang w:val="ro-RO"/>
        </w:rPr>
        <w:tab/>
        <w:t>Garanţia de participare la procedură a fost constituită în favoarea organizatorului, în data de ………………………, astfel:</w:t>
      </w:r>
    </w:p>
    <w:p w14:paraId="627BD507" w14:textId="77777777" w:rsidR="0038478D" w:rsidRPr="00845629" w:rsidRDefault="0038478D" w:rsidP="0038478D">
      <w:pPr>
        <w:numPr>
          <w:ilvl w:val="0"/>
          <w:numId w:val="5"/>
        </w:numPr>
        <w:spacing w:before="120"/>
        <w:ind w:left="1077" w:hanging="357"/>
        <w:rPr>
          <w:sz w:val="24"/>
          <w:szCs w:val="24"/>
          <w:lang w:val="ro-RO"/>
        </w:rPr>
      </w:pPr>
      <w:r w:rsidRPr="00845629">
        <w:rPr>
          <w:sz w:val="24"/>
          <w:szCs w:val="24"/>
          <w:lang w:val="ro-RO"/>
        </w:rPr>
        <w:t>Scrisoare de garanţie bancară nr. …………………………………… emisă de</w:t>
      </w:r>
    </w:p>
    <w:p w14:paraId="43A86641" w14:textId="77777777" w:rsidR="0038478D" w:rsidRPr="00845629" w:rsidRDefault="0038478D" w:rsidP="0038478D">
      <w:pPr>
        <w:spacing w:before="120"/>
        <w:ind w:left="993"/>
        <w:rPr>
          <w:sz w:val="24"/>
          <w:szCs w:val="24"/>
          <w:lang w:val="ro-RO"/>
        </w:rPr>
      </w:pPr>
      <w:r w:rsidRPr="00845629">
        <w:rPr>
          <w:sz w:val="24"/>
          <w:szCs w:val="24"/>
          <w:lang w:val="ro-RO"/>
        </w:rPr>
        <w:t xml:space="preserve"> ………………………………………………………………………………… </w:t>
      </w:r>
    </w:p>
    <w:p w14:paraId="2E6796FE" w14:textId="77777777" w:rsidR="0038478D" w:rsidRPr="00845629" w:rsidRDefault="0038478D" w:rsidP="0038478D">
      <w:pPr>
        <w:numPr>
          <w:ilvl w:val="0"/>
          <w:numId w:val="5"/>
        </w:numPr>
        <w:spacing w:before="120"/>
        <w:rPr>
          <w:sz w:val="24"/>
          <w:szCs w:val="24"/>
          <w:lang w:val="ro-RO"/>
        </w:rPr>
      </w:pPr>
      <w:r w:rsidRPr="00845629">
        <w:rPr>
          <w:sz w:val="24"/>
          <w:szCs w:val="24"/>
          <w:lang w:val="ro-RO"/>
        </w:rPr>
        <w:t>Ordin de plată nr. ………………………………………………………………</w:t>
      </w:r>
    </w:p>
    <w:p w14:paraId="57185DC5" w14:textId="77777777" w:rsidR="0038478D" w:rsidRPr="00845629" w:rsidRDefault="0038478D" w:rsidP="0038478D">
      <w:pPr>
        <w:numPr>
          <w:ilvl w:val="0"/>
          <w:numId w:val="5"/>
        </w:numPr>
        <w:spacing w:before="120" w:line="360" w:lineRule="auto"/>
        <w:rPr>
          <w:sz w:val="24"/>
          <w:szCs w:val="24"/>
          <w:lang w:val="ro-RO"/>
        </w:rPr>
      </w:pPr>
      <w:r w:rsidRPr="00845629">
        <w:rPr>
          <w:sz w:val="24"/>
          <w:szCs w:val="24"/>
          <w:lang w:val="ro-RO"/>
        </w:rPr>
        <w:t>Chitanţa nr. ……………………………………………………………………</w:t>
      </w:r>
    </w:p>
    <w:p w14:paraId="5CD2440D" w14:textId="77777777" w:rsidR="0038478D" w:rsidRPr="00845629" w:rsidRDefault="0038478D" w:rsidP="0038478D">
      <w:pPr>
        <w:jc w:val="both"/>
        <w:rPr>
          <w:sz w:val="24"/>
          <w:szCs w:val="24"/>
          <w:lang w:val="ro-RO"/>
        </w:rPr>
      </w:pPr>
    </w:p>
    <w:p w14:paraId="09899FBC" w14:textId="77777777" w:rsidR="0038478D" w:rsidRPr="00845629" w:rsidRDefault="0038478D" w:rsidP="0038478D">
      <w:pPr>
        <w:ind w:left="709" w:hanging="720"/>
        <w:jc w:val="both"/>
        <w:rPr>
          <w:sz w:val="24"/>
          <w:szCs w:val="24"/>
          <w:lang w:val="ro-RO"/>
        </w:rPr>
      </w:pPr>
      <w:r w:rsidRPr="00845629">
        <w:rPr>
          <w:sz w:val="24"/>
          <w:szCs w:val="24"/>
          <w:lang w:val="ro-RO"/>
        </w:rPr>
        <w:t>6.</w:t>
      </w:r>
      <w:r w:rsidRPr="00845629">
        <w:rPr>
          <w:sz w:val="24"/>
          <w:szCs w:val="24"/>
          <w:lang w:val="ro-RO"/>
        </w:rPr>
        <w:tab/>
        <w:t>Persoana fizică împuternicită să reprezinte societatea la procedură</w:t>
      </w:r>
    </w:p>
    <w:p w14:paraId="7FC1B02E" w14:textId="77777777" w:rsidR="0038478D" w:rsidRPr="00845629" w:rsidRDefault="0038478D" w:rsidP="0038478D">
      <w:pPr>
        <w:spacing w:before="120" w:line="360" w:lineRule="auto"/>
        <w:ind w:left="709"/>
        <w:jc w:val="both"/>
        <w:rPr>
          <w:sz w:val="24"/>
          <w:szCs w:val="24"/>
          <w:lang w:val="ro-RO"/>
        </w:rPr>
      </w:pPr>
      <w:r w:rsidRPr="00845629">
        <w:rPr>
          <w:sz w:val="24"/>
          <w:szCs w:val="24"/>
          <w:lang w:val="ro-RO"/>
        </w:rPr>
        <w:t>……………………………………………………………………………………</w:t>
      </w:r>
    </w:p>
    <w:p w14:paraId="4490E074" w14:textId="77777777" w:rsidR="0038478D" w:rsidRPr="00845629" w:rsidRDefault="0038478D" w:rsidP="0038478D">
      <w:pPr>
        <w:jc w:val="both"/>
        <w:rPr>
          <w:sz w:val="24"/>
          <w:szCs w:val="24"/>
          <w:lang w:val="ro-RO"/>
        </w:rPr>
      </w:pPr>
      <w:r w:rsidRPr="00845629">
        <w:rPr>
          <w:sz w:val="24"/>
          <w:szCs w:val="24"/>
          <w:lang w:val="ro-RO"/>
        </w:rPr>
        <w:t xml:space="preserve"> </w:t>
      </w:r>
    </w:p>
    <w:p w14:paraId="04FF92D8" w14:textId="5D7CDF04" w:rsidR="0038478D" w:rsidRPr="00845629" w:rsidRDefault="0038478D" w:rsidP="0038478D">
      <w:pPr>
        <w:ind w:left="709" w:hanging="720"/>
        <w:rPr>
          <w:sz w:val="24"/>
          <w:szCs w:val="24"/>
          <w:lang w:val="ro-RO"/>
        </w:rPr>
      </w:pPr>
      <w:r w:rsidRPr="00845629">
        <w:rPr>
          <w:sz w:val="24"/>
          <w:szCs w:val="24"/>
          <w:lang w:val="ro-RO"/>
        </w:rPr>
        <w:t>7.</w:t>
      </w:r>
      <w:r w:rsidRPr="00845629">
        <w:rPr>
          <w:sz w:val="24"/>
          <w:szCs w:val="24"/>
          <w:lang w:val="ro-RO"/>
        </w:rPr>
        <w:tab/>
        <w:t>Contravaloarea Documentaţiei procedurii s-a achitat cu chitanţa nr. …</w:t>
      </w:r>
      <w:r w:rsidR="00FF28B0" w:rsidRPr="00845629">
        <w:rPr>
          <w:sz w:val="24"/>
          <w:szCs w:val="24"/>
          <w:lang w:val="ro-RO"/>
        </w:rPr>
        <w:t>nu se solicita</w:t>
      </w:r>
      <w:r w:rsidRPr="00845629">
        <w:rPr>
          <w:sz w:val="24"/>
          <w:szCs w:val="24"/>
          <w:lang w:val="ro-RO"/>
        </w:rPr>
        <w:t>……</w:t>
      </w:r>
    </w:p>
    <w:p w14:paraId="5BB10DA2" w14:textId="77777777" w:rsidR="0038478D" w:rsidRPr="00845629" w:rsidRDefault="0038478D" w:rsidP="0038478D">
      <w:pPr>
        <w:ind w:left="709" w:hanging="720"/>
        <w:jc w:val="both"/>
        <w:rPr>
          <w:sz w:val="24"/>
          <w:szCs w:val="24"/>
          <w:lang w:val="ro-RO"/>
        </w:rPr>
      </w:pPr>
    </w:p>
    <w:p w14:paraId="628A26C3" w14:textId="0F3626FC" w:rsidR="0038478D" w:rsidRPr="00845629" w:rsidRDefault="0038478D" w:rsidP="0035763D">
      <w:pPr>
        <w:ind w:left="709" w:hanging="720"/>
        <w:jc w:val="both"/>
        <w:rPr>
          <w:sz w:val="24"/>
          <w:szCs w:val="24"/>
          <w:lang w:val="ro-RO"/>
        </w:rPr>
      </w:pPr>
      <w:r w:rsidRPr="00845629">
        <w:rPr>
          <w:sz w:val="24"/>
          <w:szCs w:val="24"/>
          <w:lang w:val="ro-RO"/>
        </w:rPr>
        <w:t>8.</w:t>
      </w:r>
      <w:r w:rsidRPr="00845629">
        <w:rPr>
          <w:sz w:val="24"/>
          <w:szCs w:val="24"/>
          <w:lang w:val="ro-RO"/>
        </w:rPr>
        <w:tab/>
        <w:t>Tariful de acces la procedură s-a achitat cu chitanţa nr.…</w:t>
      </w:r>
      <w:r w:rsidR="00FF28B0" w:rsidRPr="00845629">
        <w:rPr>
          <w:sz w:val="24"/>
          <w:szCs w:val="24"/>
          <w:lang w:val="ro-RO"/>
        </w:rPr>
        <w:t>nu se solicita</w:t>
      </w:r>
      <w:r w:rsidRPr="00845629">
        <w:rPr>
          <w:sz w:val="24"/>
          <w:szCs w:val="24"/>
          <w:lang w:val="ro-RO"/>
        </w:rPr>
        <w:t>…</w:t>
      </w:r>
    </w:p>
    <w:p w14:paraId="68FE0099" w14:textId="77777777" w:rsidR="0038478D" w:rsidRPr="00845629" w:rsidRDefault="0038478D" w:rsidP="0038478D">
      <w:pPr>
        <w:pStyle w:val="BodyTextIndent3"/>
        <w:ind w:firstLine="0"/>
        <w:rPr>
          <w:sz w:val="24"/>
          <w:szCs w:val="24"/>
        </w:rPr>
      </w:pPr>
      <w:r w:rsidRPr="00845629">
        <w:rPr>
          <w:sz w:val="24"/>
          <w:szCs w:val="24"/>
        </w:rPr>
        <w:t>9.</w:t>
      </w:r>
      <w:r w:rsidRPr="00845629">
        <w:rPr>
          <w:sz w:val="24"/>
          <w:szCs w:val="24"/>
        </w:rPr>
        <w:tab/>
        <w:t>Ne angajăm, în conformitate cu prevederile Documentaţiei procedurii, ca, în cazul adjudecării procedurii:</w:t>
      </w:r>
    </w:p>
    <w:p w14:paraId="7369CDCA" w14:textId="013F6528" w:rsidR="0038478D" w:rsidRPr="0029165C" w:rsidRDefault="0038478D" w:rsidP="0038478D">
      <w:pPr>
        <w:ind w:firstLine="709"/>
        <w:jc w:val="both"/>
        <w:rPr>
          <w:sz w:val="24"/>
          <w:szCs w:val="24"/>
          <w:lang w:val="ro-RO"/>
        </w:rPr>
      </w:pPr>
      <w:r w:rsidRPr="00845629">
        <w:rPr>
          <w:sz w:val="24"/>
          <w:szCs w:val="24"/>
          <w:lang w:val="ro-RO"/>
        </w:rPr>
        <w:tab/>
        <w:t xml:space="preserve">a) să achităm în </w:t>
      </w:r>
      <w:r w:rsidRPr="00845629">
        <w:rPr>
          <w:b/>
          <w:sz w:val="24"/>
          <w:szCs w:val="24"/>
          <w:lang w:val="ro-RO"/>
        </w:rPr>
        <w:t>termen</w:t>
      </w:r>
      <w:r w:rsidR="00FF28B0" w:rsidRPr="00845629">
        <w:rPr>
          <w:b/>
          <w:sz w:val="24"/>
          <w:szCs w:val="24"/>
          <w:lang w:val="ro-RO"/>
        </w:rPr>
        <w:t xml:space="preserve">ul de plata mentionat pe factura </w:t>
      </w:r>
      <w:r w:rsidRPr="00845629">
        <w:rPr>
          <w:sz w:val="24"/>
          <w:szCs w:val="24"/>
          <w:lang w:val="ro-RO"/>
        </w:rPr>
        <w:t xml:space="preserve">un comision </w:t>
      </w:r>
      <w:r w:rsidRPr="00845629">
        <w:rPr>
          <w:b/>
          <w:bCs/>
          <w:sz w:val="24"/>
          <w:szCs w:val="24"/>
          <w:lang w:val="ro-RO"/>
        </w:rPr>
        <w:t>de 0,</w:t>
      </w:r>
      <w:r w:rsidR="00AE2A5B">
        <w:rPr>
          <w:b/>
          <w:bCs/>
          <w:sz w:val="24"/>
          <w:szCs w:val="24"/>
          <w:lang w:val="ro-RO"/>
        </w:rPr>
        <w:t>30</w:t>
      </w:r>
      <w:r w:rsidRPr="00845629">
        <w:rPr>
          <w:b/>
          <w:bCs/>
          <w:sz w:val="24"/>
          <w:szCs w:val="24"/>
          <w:lang w:val="ro-RO"/>
        </w:rPr>
        <w:t xml:space="preserve"> %</w:t>
      </w:r>
      <w:r w:rsidRPr="00845629">
        <w:rPr>
          <w:sz w:val="24"/>
          <w:szCs w:val="24"/>
          <w:lang w:val="ro-RO"/>
        </w:rPr>
        <w:t xml:space="preserve"> din valoarea de adjudecare a contractului de achiziţie</w:t>
      </w:r>
      <w:r w:rsidR="00FF28B0" w:rsidRPr="00845629">
        <w:rPr>
          <w:sz w:val="24"/>
          <w:szCs w:val="24"/>
          <w:lang w:val="ro-RO"/>
        </w:rPr>
        <w:t xml:space="preserve"> pe intreaga perioada contractuala</w:t>
      </w:r>
      <w:r w:rsidRPr="00845629">
        <w:rPr>
          <w:sz w:val="24"/>
          <w:szCs w:val="24"/>
          <w:lang w:val="ro-RO"/>
        </w:rPr>
        <w:t xml:space="preserve">, la care se adaugă TVA, calculat la valoarea totală adjudecată, în contul organizatorului, precizat la Art.1.4 </w:t>
      </w:r>
      <w:r w:rsidRPr="0029165C">
        <w:rPr>
          <w:sz w:val="24"/>
          <w:szCs w:val="24"/>
          <w:lang w:val="ro-RO"/>
        </w:rPr>
        <w:t>din Instrucţiuni pentru ofertanţi;</w:t>
      </w:r>
    </w:p>
    <w:p w14:paraId="3D08A0EA" w14:textId="7F682C23" w:rsidR="0038478D" w:rsidRPr="0029165C" w:rsidRDefault="0038478D" w:rsidP="0038478D">
      <w:pPr>
        <w:pStyle w:val="BodyTextIndent3"/>
        <w:rPr>
          <w:sz w:val="24"/>
          <w:szCs w:val="24"/>
        </w:rPr>
      </w:pPr>
      <w:r w:rsidRPr="0029165C">
        <w:rPr>
          <w:sz w:val="24"/>
          <w:szCs w:val="24"/>
        </w:rPr>
        <w:t xml:space="preserve">b) să încheiem, cu </w:t>
      </w:r>
      <w:r w:rsidR="00FF28B0" w:rsidRPr="0029165C">
        <w:rPr>
          <w:sz w:val="24"/>
          <w:szCs w:val="24"/>
        </w:rPr>
        <w:t xml:space="preserve">AUTORITATEA PENTRU REFORMĂ FEROVIARĂ </w:t>
      </w:r>
      <w:r w:rsidRPr="0029165C">
        <w:rPr>
          <w:sz w:val="24"/>
          <w:szCs w:val="24"/>
        </w:rPr>
        <w:t xml:space="preserve">contractul de achiziţie, în </w:t>
      </w:r>
      <w:r w:rsidR="00FF28B0" w:rsidRPr="0029165C">
        <w:rPr>
          <w:sz w:val="24"/>
          <w:szCs w:val="24"/>
        </w:rPr>
        <w:t>maxim</w:t>
      </w:r>
      <w:r w:rsidRPr="0029165C">
        <w:rPr>
          <w:sz w:val="24"/>
          <w:szCs w:val="24"/>
        </w:rPr>
        <w:t xml:space="preserve"> 10 zile de la </w:t>
      </w:r>
      <w:bookmarkStart w:id="12" w:name="_Hlk174535563"/>
      <w:r w:rsidR="00D862A7" w:rsidRPr="0029165C">
        <w:rPr>
          <w:sz w:val="24"/>
          <w:szCs w:val="24"/>
        </w:rPr>
        <w:t>aprobarea prin Hotărâre de Guvern a contractului de servicii publice atribuit prin procedură competitivă</w:t>
      </w:r>
      <w:bookmarkEnd w:id="12"/>
      <w:r w:rsidR="00D862A7" w:rsidRPr="0029165C">
        <w:rPr>
          <w:sz w:val="24"/>
          <w:szCs w:val="24"/>
        </w:rPr>
        <w:t>.</w:t>
      </w:r>
      <w:r w:rsidRPr="0029165C">
        <w:rPr>
          <w:sz w:val="24"/>
          <w:szCs w:val="24"/>
        </w:rPr>
        <w:t>.</w:t>
      </w:r>
    </w:p>
    <w:p w14:paraId="0F120575" w14:textId="77777777" w:rsidR="0038478D" w:rsidRPr="00845629" w:rsidRDefault="0038478D" w:rsidP="0038478D">
      <w:pPr>
        <w:pStyle w:val="BodyTextIndent3"/>
        <w:rPr>
          <w:sz w:val="24"/>
          <w:szCs w:val="24"/>
        </w:rPr>
      </w:pPr>
      <w:r w:rsidRPr="00845629">
        <w:rPr>
          <w:sz w:val="24"/>
          <w:szCs w:val="24"/>
        </w:rPr>
        <w:t>În cazul neîndeplinirii unui angajament stipulat la punctele a sau b, am luat la cunoştinţă că vom decade din drepturile câştigate în urma adjudecării procedurii şi consemnate în Hotărârea de adjudecare a procedurii şi, totodată, garanţia depusă în vederea participării la procedură va fi încasată de către organizator.</w:t>
      </w:r>
    </w:p>
    <w:p w14:paraId="416801D1" w14:textId="77777777" w:rsidR="0038478D" w:rsidRPr="00845629" w:rsidRDefault="0038478D" w:rsidP="0038478D">
      <w:pPr>
        <w:jc w:val="both"/>
        <w:rPr>
          <w:sz w:val="24"/>
          <w:szCs w:val="24"/>
          <w:lang w:val="ro-RO"/>
        </w:rPr>
      </w:pPr>
    </w:p>
    <w:p w14:paraId="4E1A7E20" w14:textId="77777777" w:rsidR="0038478D" w:rsidRPr="00845629" w:rsidRDefault="0038478D" w:rsidP="0038478D">
      <w:pPr>
        <w:jc w:val="both"/>
        <w:rPr>
          <w:color w:val="000000"/>
          <w:sz w:val="24"/>
          <w:szCs w:val="24"/>
          <w:lang w:val="ro-RO"/>
        </w:rPr>
      </w:pPr>
      <w:r w:rsidRPr="00845629">
        <w:rPr>
          <w:sz w:val="24"/>
          <w:szCs w:val="24"/>
          <w:lang w:val="ro-RO"/>
        </w:rPr>
        <w:t xml:space="preserve">10.   Am luat cunoştinţă şi ne obligăm să respectăm prevederile din Documentaţie conform cărora orice </w:t>
      </w:r>
      <w:r w:rsidRPr="00845629">
        <w:rPr>
          <w:color w:val="000000"/>
          <w:sz w:val="24"/>
          <w:szCs w:val="24"/>
          <w:lang w:val="ro-RO"/>
        </w:rPr>
        <w:t>divergenţe apărute între părţi după înregistrarea ofertei şi a documentelor care însoţesc oferta în vederea participării la procedură, decurgând din sau în legătură cu prezenta documentaţie, inclusiv cu aplicarea prevederilor acesteia va fi supusă spre soluţionare Curţii de Arbitraj Comercial Internaţional de pe lângă Camera de Comerţ şi Industrie a României.</w:t>
      </w:r>
    </w:p>
    <w:p w14:paraId="69656B3D" w14:textId="77777777" w:rsidR="0038478D" w:rsidRPr="00845629" w:rsidRDefault="0038478D" w:rsidP="0038478D">
      <w:pPr>
        <w:ind w:firstLine="709"/>
        <w:jc w:val="both"/>
        <w:rPr>
          <w:sz w:val="24"/>
          <w:szCs w:val="24"/>
          <w:lang w:val="ro-RO"/>
        </w:rPr>
      </w:pPr>
      <w:r w:rsidRPr="00845629">
        <w:rPr>
          <w:sz w:val="24"/>
          <w:szCs w:val="24"/>
          <w:lang w:val="ro-RO"/>
        </w:rPr>
        <w:t>Prin părţi, în contextul prezentului articol, se înţelege, pe de o parte, ordonatorul, dacă este cazul, organizatorul procedurii, iar pe de altă parte, orice societate participantă a cărei ofertă şi documente care însoţesc oferta au fost înregistrate de organizator în vederea participării la procedură.</w:t>
      </w:r>
    </w:p>
    <w:p w14:paraId="72CFE64A" w14:textId="77777777" w:rsidR="0038478D" w:rsidRPr="00845629" w:rsidRDefault="0038478D" w:rsidP="0038478D">
      <w:pPr>
        <w:rPr>
          <w:sz w:val="24"/>
          <w:szCs w:val="24"/>
          <w:lang w:val="ro-RO"/>
        </w:rPr>
      </w:pPr>
    </w:p>
    <w:p w14:paraId="2CC28AA3" w14:textId="77777777" w:rsidR="0038478D" w:rsidRPr="00845629" w:rsidRDefault="0038478D" w:rsidP="0038478D">
      <w:pPr>
        <w:jc w:val="both"/>
        <w:rPr>
          <w:sz w:val="24"/>
          <w:szCs w:val="24"/>
          <w:lang w:val="ro-RO"/>
        </w:rPr>
      </w:pPr>
      <w:r w:rsidRPr="00845629">
        <w:rPr>
          <w:sz w:val="24"/>
          <w:szCs w:val="24"/>
          <w:lang w:val="ro-RO"/>
        </w:rPr>
        <w:t xml:space="preserve">11. </w:t>
      </w:r>
      <w:r w:rsidRPr="00845629">
        <w:rPr>
          <w:sz w:val="24"/>
          <w:szCs w:val="24"/>
          <w:lang w:val="ro-RO"/>
        </w:rPr>
        <w:tab/>
        <w:t>Ne angajăm răspunderea exclusivă, sub sancţiunea faptelor penale de fals şi uz de fals, pentru legalitatea şi autenticitatea tuturor documentelor prezentate în original şi/sau copie, în vederea participării la procedură, precum şi pentru realitatea informaţiilor, datelor şi angajamentelor furnizate/făcute în cadrul procedurii.</w:t>
      </w:r>
    </w:p>
    <w:p w14:paraId="3E4D5C77" w14:textId="77777777" w:rsidR="0038478D" w:rsidRPr="00845629" w:rsidRDefault="0038478D" w:rsidP="0038478D">
      <w:pPr>
        <w:jc w:val="both"/>
        <w:rPr>
          <w:sz w:val="24"/>
          <w:szCs w:val="24"/>
          <w:lang w:val="ro-RO"/>
        </w:rPr>
      </w:pPr>
    </w:p>
    <w:p w14:paraId="38E1257C" w14:textId="77777777" w:rsidR="0038478D" w:rsidRPr="00845629" w:rsidRDefault="0038478D" w:rsidP="0038478D">
      <w:pPr>
        <w:jc w:val="both"/>
        <w:rPr>
          <w:sz w:val="24"/>
          <w:szCs w:val="24"/>
          <w:lang w:val="ro-RO"/>
        </w:rPr>
      </w:pPr>
      <w:r w:rsidRPr="00845629">
        <w:rPr>
          <w:sz w:val="24"/>
          <w:szCs w:val="24"/>
          <w:lang w:val="ro-RO"/>
        </w:rPr>
        <w:t>12.</w:t>
      </w:r>
      <w:r w:rsidRPr="00845629">
        <w:rPr>
          <w:sz w:val="24"/>
          <w:szCs w:val="24"/>
          <w:lang w:val="ro-RO"/>
        </w:rPr>
        <w:tab/>
      </w:r>
      <w:r w:rsidRPr="00845629">
        <w:rPr>
          <w:b/>
          <w:sz w:val="24"/>
          <w:szCs w:val="24"/>
          <w:u w:val="single"/>
          <w:lang w:val="ro-RO"/>
        </w:rPr>
        <w:t>Am inteles si am luat la cunoştinţă de toate prevederile Documentaţiei procedurii şi ale tuturor actelor ulterioare,  aferente procedurii, inclusiv baza legala/regulamentele de organizare si desfasurare/mentiuni exprese ale documentatiei procedurii şi suntem de acord ca procedura să se desfăşoare în conformitate cu acestea</w:t>
      </w:r>
      <w:r w:rsidRPr="00845629">
        <w:rPr>
          <w:sz w:val="24"/>
          <w:szCs w:val="24"/>
          <w:lang w:val="ro-RO"/>
        </w:rPr>
        <w:t>.</w:t>
      </w:r>
    </w:p>
    <w:p w14:paraId="3067E13C" w14:textId="4D44C7AE" w:rsidR="0038478D" w:rsidRPr="00845629" w:rsidRDefault="00AB2F2A" w:rsidP="0038478D">
      <w:pPr>
        <w:ind w:firstLine="709"/>
        <w:jc w:val="both"/>
        <w:rPr>
          <w:i/>
          <w:sz w:val="24"/>
          <w:szCs w:val="24"/>
          <w:lang w:val="ro-RO"/>
        </w:rPr>
      </w:pPr>
      <w:r w:rsidRPr="00845629">
        <w:rPr>
          <w:b/>
          <w:i/>
          <w:sz w:val="24"/>
          <w:szCs w:val="24"/>
          <w:u w:val="single"/>
          <w:lang w:val="ro-RO"/>
        </w:rPr>
        <w:t>Î</w:t>
      </w:r>
      <w:r w:rsidR="0038478D" w:rsidRPr="00845629">
        <w:rPr>
          <w:b/>
          <w:i/>
          <w:sz w:val="24"/>
          <w:szCs w:val="24"/>
          <w:u w:val="single"/>
          <w:lang w:val="ro-RO"/>
        </w:rPr>
        <w:t>nscrierea si depunerea unei oferte, reprezint</w:t>
      </w:r>
      <w:r w:rsidRPr="00845629">
        <w:rPr>
          <w:b/>
          <w:i/>
          <w:sz w:val="24"/>
          <w:szCs w:val="24"/>
          <w:u w:val="single"/>
          <w:lang w:val="ro-RO"/>
        </w:rPr>
        <w:t>ă</w:t>
      </w:r>
      <w:r w:rsidR="0038478D" w:rsidRPr="00845629">
        <w:rPr>
          <w:b/>
          <w:i/>
          <w:sz w:val="24"/>
          <w:szCs w:val="24"/>
          <w:u w:val="single"/>
          <w:lang w:val="ro-RO"/>
        </w:rPr>
        <w:t xml:space="preserve"> acceptul ofertantului de a participa la procedura de achizi</w:t>
      </w:r>
      <w:r w:rsidRPr="00845629">
        <w:rPr>
          <w:b/>
          <w:i/>
          <w:sz w:val="24"/>
          <w:szCs w:val="24"/>
          <w:u w:val="single"/>
          <w:lang w:val="ro-RO"/>
        </w:rPr>
        <w:t>ț</w:t>
      </w:r>
      <w:r w:rsidR="0038478D" w:rsidRPr="00845629">
        <w:rPr>
          <w:b/>
          <w:i/>
          <w:sz w:val="24"/>
          <w:szCs w:val="24"/>
          <w:u w:val="single"/>
          <w:lang w:val="ro-RO"/>
        </w:rPr>
        <w:t>ie in conformitate cu condi</w:t>
      </w:r>
      <w:r w:rsidRPr="00845629">
        <w:rPr>
          <w:b/>
          <w:i/>
          <w:sz w:val="24"/>
          <w:szCs w:val="24"/>
          <w:u w:val="single"/>
          <w:lang w:val="ro-RO"/>
        </w:rPr>
        <w:t>ț</w:t>
      </w:r>
      <w:r w:rsidR="0038478D" w:rsidRPr="00845629">
        <w:rPr>
          <w:b/>
          <w:i/>
          <w:sz w:val="24"/>
          <w:szCs w:val="24"/>
          <w:u w:val="single"/>
          <w:lang w:val="ro-RO"/>
        </w:rPr>
        <w:t>iile, prevederile, solicit</w:t>
      </w:r>
      <w:r w:rsidRPr="00845629">
        <w:rPr>
          <w:b/>
          <w:i/>
          <w:sz w:val="24"/>
          <w:szCs w:val="24"/>
          <w:u w:val="single"/>
          <w:lang w:val="ro-RO"/>
        </w:rPr>
        <w:t>ă</w:t>
      </w:r>
      <w:r w:rsidR="0038478D" w:rsidRPr="00845629">
        <w:rPr>
          <w:b/>
          <w:i/>
          <w:sz w:val="24"/>
          <w:szCs w:val="24"/>
          <w:u w:val="single"/>
          <w:lang w:val="ro-RO"/>
        </w:rPr>
        <w:t>rile si men</w:t>
      </w:r>
      <w:r w:rsidRPr="00845629">
        <w:rPr>
          <w:b/>
          <w:i/>
          <w:sz w:val="24"/>
          <w:szCs w:val="24"/>
          <w:u w:val="single"/>
          <w:lang w:val="ro-RO"/>
        </w:rPr>
        <w:t>ț</w:t>
      </w:r>
      <w:r w:rsidR="0038478D" w:rsidRPr="00845629">
        <w:rPr>
          <w:b/>
          <w:i/>
          <w:sz w:val="24"/>
          <w:szCs w:val="24"/>
          <w:u w:val="single"/>
          <w:lang w:val="ro-RO"/>
        </w:rPr>
        <w:t>iunile exprese cuprinse in  documenta</w:t>
      </w:r>
      <w:r w:rsidRPr="00845629">
        <w:rPr>
          <w:b/>
          <w:i/>
          <w:sz w:val="24"/>
          <w:szCs w:val="24"/>
          <w:u w:val="single"/>
          <w:lang w:val="ro-RO"/>
        </w:rPr>
        <w:t>ț</w:t>
      </w:r>
      <w:r w:rsidR="0038478D" w:rsidRPr="00845629">
        <w:rPr>
          <w:b/>
          <w:i/>
          <w:sz w:val="24"/>
          <w:szCs w:val="24"/>
          <w:u w:val="single"/>
          <w:lang w:val="ro-RO"/>
        </w:rPr>
        <w:t>ia prezentei procedurii</w:t>
      </w:r>
      <w:r w:rsidR="0038478D" w:rsidRPr="00845629">
        <w:rPr>
          <w:b/>
          <w:i/>
          <w:sz w:val="24"/>
          <w:szCs w:val="24"/>
          <w:lang w:val="ro-RO"/>
        </w:rPr>
        <w:t>.</w:t>
      </w:r>
    </w:p>
    <w:p w14:paraId="1C3896D0" w14:textId="77777777" w:rsidR="0038478D" w:rsidRPr="00845629" w:rsidRDefault="0038478D" w:rsidP="0038478D">
      <w:pPr>
        <w:jc w:val="both"/>
        <w:rPr>
          <w:sz w:val="24"/>
          <w:szCs w:val="24"/>
          <w:lang w:val="ro-RO"/>
        </w:rPr>
      </w:pPr>
    </w:p>
    <w:p w14:paraId="41FE5F23" w14:textId="77777777" w:rsidR="0038478D" w:rsidRPr="00845629" w:rsidRDefault="0038478D" w:rsidP="0038478D">
      <w:pPr>
        <w:jc w:val="both"/>
        <w:rPr>
          <w:sz w:val="24"/>
          <w:szCs w:val="24"/>
          <w:lang w:val="ro-RO"/>
        </w:rPr>
      </w:pPr>
      <w:r w:rsidRPr="00845629">
        <w:rPr>
          <w:sz w:val="24"/>
          <w:szCs w:val="24"/>
          <w:lang w:val="ro-RO"/>
        </w:rPr>
        <w:t>13.</w:t>
      </w:r>
      <w:r w:rsidRPr="00845629">
        <w:rPr>
          <w:sz w:val="24"/>
          <w:szCs w:val="24"/>
          <w:lang w:val="ro-RO"/>
        </w:rPr>
        <w:tab/>
        <w:t>Cererea a fost înregistrată la Bursa Română de Mărfuri sub nr. …………………</w:t>
      </w:r>
    </w:p>
    <w:p w14:paraId="569496AF" w14:textId="77777777" w:rsidR="0038478D" w:rsidRPr="00845629" w:rsidRDefault="0038478D" w:rsidP="0038478D">
      <w:pPr>
        <w:spacing w:line="360" w:lineRule="auto"/>
        <w:jc w:val="both"/>
        <w:rPr>
          <w:sz w:val="24"/>
          <w:szCs w:val="24"/>
          <w:lang w:val="ro-RO"/>
        </w:rPr>
      </w:pPr>
      <w:r w:rsidRPr="00845629">
        <w:rPr>
          <w:sz w:val="24"/>
          <w:szCs w:val="24"/>
          <w:lang w:val="ro-RO"/>
        </w:rPr>
        <w:t>din data de …………………………… .</w:t>
      </w:r>
    </w:p>
    <w:p w14:paraId="1D6590AB" w14:textId="77777777" w:rsidR="0038478D" w:rsidRPr="00845629" w:rsidRDefault="0038478D" w:rsidP="0038478D">
      <w:pPr>
        <w:spacing w:line="240" w:lineRule="atLeast"/>
        <w:rPr>
          <w:sz w:val="24"/>
          <w:szCs w:val="24"/>
          <w:lang w:val="ro-RO"/>
        </w:rPr>
      </w:pPr>
    </w:p>
    <w:p w14:paraId="5C6BA279" w14:textId="77777777" w:rsidR="0038478D" w:rsidRPr="00845629" w:rsidRDefault="0038478D" w:rsidP="0038478D">
      <w:pPr>
        <w:spacing w:line="240" w:lineRule="atLeast"/>
        <w:jc w:val="right"/>
        <w:rPr>
          <w:sz w:val="24"/>
          <w:szCs w:val="24"/>
          <w:lang w:val="ro-RO"/>
        </w:rPr>
      </w:pPr>
      <w:r w:rsidRPr="00845629">
        <w:rPr>
          <w:sz w:val="24"/>
          <w:szCs w:val="24"/>
          <w:lang w:val="ro-RO"/>
        </w:rPr>
        <w:t>___________________________</w:t>
      </w:r>
    </w:p>
    <w:p w14:paraId="2844D832" w14:textId="77777777" w:rsidR="0038478D" w:rsidRPr="00845629" w:rsidRDefault="0038478D" w:rsidP="0038478D">
      <w:pPr>
        <w:spacing w:line="240" w:lineRule="atLeast"/>
        <w:jc w:val="right"/>
        <w:rPr>
          <w:i/>
          <w:iCs/>
          <w:sz w:val="24"/>
          <w:szCs w:val="24"/>
          <w:lang w:val="ro-RO"/>
        </w:rPr>
      </w:pPr>
      <w:r w:rsidRPr="00845629">
        <w:rPr>
          <w:i/>
          <w:iCs/>
          <w:sz w:val="24"/>
          <w:szCs w:val="24"/>
          <w:lang w:val="ro-RO"/>
        </w:rPr>
        <w:t xml:space="preserve"> (Nume, prenume)</w:t>
      </w:r>
    </w:p>
    <w:p w14:paraId="7426C0A4" w14:textId="77777777" w:rsidR="0038478D" w:rsidRPr="00845629" w:rsidRDefault="0038478D" w:rsidP="0038478D">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p>
    <w:p w14:paraId="0DB9428D" w14:textId="77777777" w:rsidR="0038478D" w:rsidRPr="00845629" w:rsidRDefault="0038478D" w:rsidP="0038478D">
      <w:pPr>
        <w:spacing w:line="240" w:lineRule="atLeast"/>
        <w:jc w:val="right"/>
        <w:rPr>
          <w:sz w:val="24"/>
          <w:szCs w:val="24"/>
          <w:lang w:val="ro-RO"/>
        </w:rPr>
      </w:pPr>
      <w:r w:rsidRPr="00845629">
        <w:rPr>
          <w:sz w:val="24"/>
          <w:szCs w:val="24"/>
          <w:lang w:val="ro-RO"/>
        </w:rPr>
        <w:t>___________________________</w:t>
      </w:r>
    </w:p>
    <w:p w14:paraId="173ACF27" w14:textId="77777777" w:rsidR="0038478D" w:rsidRPr="00845629" w:rsidRDefault="0038478D" w:rsidP="0038478D">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r w:rsidRPr="00845629">
        <w:rPr>
          <w:i/>
          <w:iCs/>
          <w:sz w:val="24"/>
          <w:szCs w:val="24"/>
          <w:lang w:val="ro-RO"/>
        </w:rPr>
        <w:t xml:space="preserve"> (Funcţie)</w:t>
      </w:r>
    </w:p>
    <w:p w14:paraId="4629B9EC" w14:textId="77777777" w:rsidR="0038478D" w:rsidRPr="00845629" w:rsidRDefault="0038478D" w:rsidP="0038478D">
      <w:pPr>
        <w:spacing w:line="240" w:lineRule="atLeast"/>
        <w:rPr>
          <w:sz w:val="24"/>
          <w:szCs w:val="24"/>
          <w:lang w:val="ro-RO"/>
        </w:rPr>
      </w:pPr>
    </w:p>
    <w:p w14:paraId="49CE79C3" w14:textId="77777777" w:rsidR="0038478D" w:rsidRPr="00845629" w:rsidRDefault="0038478D" w:rsidP="0038478D">
      <w:pPr>
        <w:spacing w:line="240" w:lineRule="atLeast"/>
        <w:jc w:val="right"/>
        <w:rPr>
          <w:sz w:val="24"/>
          <w:szCs w:val="24"/>
          <w:lang w:val="ro-RO"/>
        </w:rPr>
      </w:pPr>
      <w:r w:rsidRPr="00845629">
        <w:rPr>
          <w:sz w:val="24"/>
          <w:szCs w:val="24"/>
          <w:lang w:val="ro-RO"/>
        </w:rPr>
        <w:t>___________________________</w:t>
      </w:r>
    </w:p>
    <w:p w14:paraId="1121FE51" w14:textId="77777777" w:rsidR="0038478D" w:rsidRPr="00845629" w:rsidRDefault="0038478D" w:rsidP="0038478D">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r w:rsidRPr="00845629">
        <w:rPr>
          <w:i/>
          <w:iCs/>
          <w:sz w:val="24"/>
          <w:szCs w:val="24"/>
          <w:lang w:val="ro-RO"/>
        </w:rPr>
        <w:t xml:space="preserve"> (Semnătura autorizată şi ştampila)</w:t>
      </w:r>
    </w:p>
    <w:p w14:paraId="6026200C" w14:textId="77777777" w:rsidR="0038478D" w:rsidRPr="00845629" w:rsidRDefault="0038478D" w:rsidP="0038478D">
      <w:pPr>
        <w:pStyle w:val="Heading1"/>
        <w:spacing w:line="240" w:lineRule="auto"/>
        <w:rPr>
          <w:b/>
          <w:bCs/>
          <w:iCs/>
          <w:color w:val="000000"/>
          <w:sz w:val="24"/>
          <w:szCs w:val="24"/>
        </w:rPr>
      </w:pPr>
      <w:r w:rsidRPr="00845629">
        <w:rPr>
          <w:b/>
          <w:bCs/>
          <w:i/>
          <w:iCs/>
          <w:color w:val="000000"/>
          <w:sz w:val="24"/>
          <w:szCs w:val="24"/>
        </w:rPr>
        <w:br w:type="page"/>
        <w:t xml:space="preserve"> </w:t>
      </w:r>
      <w:r w:rsidRPr="00845629">
        <w:rPr>
          <w:b/>
          <w:bCs/>
          <w:iCs/>
          <w:color w:val="000000"/>
          <w:sz w:val="24"/>
          <w:szCs w:val="24"/>
        </w:rPr>
        <w:t>FORMULAR B</w:t>
      </w:r>
    </w:p>
    <w:p w14:paraId="31A85629" w14:textId="77777777" w:rsidR="0038478D" w:rsidRPr="00845629" w:rsidRDefault="0038478D" w:rsidP="0038478D">
      <w:pPr>
        <w:pStyle w:val="Textbody"/>
        <w:widowControl/>
        <w:suppressAutoHyphens w:val="0"/>
        <w:rPr>
          <w:b/>
          <w:bCs/>
          <w:noProof w:val="0"/>
          <w:color w:val="000000"/>
          <w:sz w:val="24"/>
          <w:szCs w:val="24"/>
          <w:lang w:val="ro-RO"/>
        </w:rPr>
      </w:pPr>
      <w:r w:rsidRPr="00845629">
        <w:rPr>
          <w:b/>
          <w:bCs/>
          <w:noProof w:val="0"/>
          <w:color w:val="000000"/>
          <w:sz w:val="24"/>
          <w:szCs w:val="24"/>
          <w:lang w:val="ro-RO"/>
        </w:rPr>
        <w:t>OFERTANT</w:t>
      </w:r>
    </w:p>
    <w:p w14:paraId="21FE28A8" w14:textId="77777777" w:rsidR="0038478D" w:rsidRPr="00845629" w:rsidRDefault="0038478D" w:rsidP="0038478D">
      <w:pPr>
        <w:rPr>
          <w:color w:val="000000"/>
          <w:sz w:val="24"/>
          <w:szCs w:val="24"/>
          <w:lang w:val="ro-RO"/>
        </w:rPr>
      </w:pPr>
      <w:r w:rsidRPr="00845629">
        <w:rPr>
          <w:color w:val="000000"/>
          <w:sz w:val="24"/>
          <w:szCs w:val="24"/>
          <w:lang w:val="ro-RO"/>
        </w:rPr>
        <w:t>……………………………</w:t>
      </w:r>
    </w:p>
    <w:p w14:paraId="2E6A6CA1" w14:textId="77777777" w:rsidR="0038478D" w:rsidRPr="00845629" w:rsidRDefault="0038478D" w:rsidP="0038478D">
      <w:pPr>
        <w:rPr>
          <w:i/>
          <w:color w:val="000000"/>
          <w:sz w:val="24"/>
          <w:szCs w:val="24"/>
          <w:lang w:val="ro-RO"/>
        </w:rPr>
      </w:pPr>
      <w:r w:rsidRPr="00845629">
        <w:rPr>
          <w:i/>
          <w:color w:val="000000"/>
          <w:sz w:val="24"/>
          <w:szCs w:val="24"/>
          <w:lang w:val="ro-RO"/>
        </w:rPr>
        <w:t>(denumire)</w:t>
      </w:r>
    </w:p>
    <w:p w14:paraId="43D62DC9" w14:textId="77777777" w:rsidR="0038478D" w:rsidRPr="00845629" w:rsidRDefault="0038478D" w:rsidP="0038478D">
      <w:pPr>
        <w:rPr>
          <w:color w:val="000000"/>
          <w:sz w:val="24"/>
          <w:szCs w:val="24"/>
          <w:lang w:val="ro-RO"/>
        </w:rPr>
      </w:pPr>
    </w:p>
    <w:p w14:paraId="0AA754EF" w14:textId="77777777" w:rsidR="0038478D" w:rsidRPr="00845629" w:rsidRDefault="0038478D" w:rsidP="0038478D">
      <w:pPr>
        <w:pStyle w:val="Heading3"/>
        <w:rPr>
          <w:noProof w:val="0"/>
          <w:sz w:val="24"/>
          <w:szCs w:val="24"/>
          <w:lang w:val="ro-RO"/>
        </w:rPr>
      </w:pPr>
    </w:p>
    <w:p w14:paraId="5072114A" w14:textId="77777777" w:rsidR="0038478D" w:rsidRPr="00845629" w:rsidRDefault="0038478D" w:rsidP="0038478D">
      <w:pPr>
        <w:pStyle w:val="Heading3"/>
        <w:rPr>
          <w:noProof w:val="0"/>
          <w:sz w:val="24"/>
          <w:szCs w:val="24"/>
          <w:lang w:val="ro-RO"/>
        </w:rPr>
      </w:pPr>
      <w:r w:rsidRPr="00845629">
        <w:rPr>
          <w:noProof w:val="0"/>
          <w:sz w:val="24"/>
          <w:szCs w:val="24"/>
          <w:lang w:val="ro-RO"/>
        </w:rPr>
        <w:t>ANGAJAMENT</w:t>
      </w:r>
    </w:p>
    <w:p w14:paraId="430E3420" w14:textId="77777777" w:rsidR="0038478D" w:rsidRPr="00845629" w:rsidRDefault="0038478D" w:rsidP="0038478D">
      <w:pPr>
        <w:spacing w:line="240" w:lineRule="atLeast"/>
        <w:jc w:val="center"/>
        <w:rPr>
          <w:b/>
          <w:color w:val="000000"/>
          <w:sz w:val="24"/>
          <w:szCs w:val="24"/>
          <w:lang w:val="ro-RO"/>
        </w:rPr>
      </w:pPr>
      <w:r w:rsidRPr="00845629">
        <w:rPr>
          <w:b/>
          <w:color w:val="000000"/>
          <w:sz w:val="24"/>
          <w:szCs w:val="24"/>
          <w:lang w:val="ro-RO"/>
        </w:rPr>
        <w:t>privind plata comisionului</w:t>
      </w:r>
    </w:p>
    <w:p w14:paraId="12F28D37" w14:textId="02A5932F" w:rsidR="0038478D" w:rsidRPr="00845629" w:rsidRDefault="0038478D" w:rsidP="0038478D">
      <w:pPr>
        <w:spacing w:line="240" w:lineRule="atLeast"/>
        <w:jc w:val="center"/>
        <w:rPr>
          <w:bCs/>
          <w:color w:val="000000"/>
          <w:sz w:val="24"/>
          <w:szCs w:val="24"/>
          <w:lang w:val="ro-RO"/>
        </w:rPr>
      </w:pPr>
      <w:r w:rsidRPr="00845629">
        <w:rPr>
          <w:bCs/>
          <w:color w:val="000000"/>
          <w:sz w:val="24"/>
          <w:szCs w:val="24"/>
          <w:lang w:val="ro-RO"/>
        </w:rPr>
        <w:t>pentru procedura nr.</w:t>
      </w:r>
      <w:r w:rsidR="00E85665" w:rsidRPr="00845629">
        <w:rPr>
          <w:bCs/>
          <w:color w:val="000000"/>
          <w:sz w:val="24"/>
          <w:szCs w:val="24"/>
          <w:lang w:val="ro-RO"/>
        </w:rPr>
        <w:t xml:space="preserve"> </w:t>
      </w:r>
      <w:r w:rsidR="00AE2A5B">
        <w:rPr>
          <w:bCs/>
          <w:color w:val="000000"/>
          <w:sz w:val="24"/>
          <w:szCs w:val="24"/>
          <w:lang w:val="ro-RO"/>
        </w:rPr>
        <w:t>160/2024</w:t>
      </w:r>
    </w:p>
    <w:p w14:paraId="7E20256F" w14:textId="77777777" w:rsidR="0038478D" w:rsidRPr="00845629" w:rsidRDefault="0038478D" w:rsidP="0038478D">
      <w:pPr>
        <w:spacing w:line="240" w:lineRule="atLeast"/>
        <w:jc w:val="center"/>
        <w:rPr>
          <w:color w:val="000000"/>
          <w:sz w:val="24"/>
          <w:szCs w:val="24"/>
          <w:lang w:val="ro-RO"/>
        </w:rPr>
      </w:pPr>
    </w:p>
    <w:p w14:paraId="324904D7" w14:textId="77777777" w:rsidR="0038478D" w:rsidRPr="00845629" w:rsidRDefault="0038478D" w:rsidP="0038478D">
      <w:pPr>
        <w:pStyle w:val="BodyTextIndent"/>
        <w:spacing w:line="360" w:lineRule="auto"/>
        <w:ind w:left="0" w:firstLine="720"/>
        <w:rPr>
          <w:color w:val="000000"/>
          <w:sz w:val="24"/>
          <w:szCs w:val="24"/>
        </w:rPr>
      </w:pPr>
      <w:r w:rsidRPr="00845629">
        <w:rPr>
          <w:color w:val="000000"/>
          <w:sz w:val="24"/>
          <w:szCs w:val="24"/>
        </w:rPr>
        <w:t>Subscrisa (</w:t>
      </w:r>
      <w:r w:rsidRPr="00845629">
        <w:rPr>
          <w:i/>
          <w:iCs/>
          <w:color w:val="000000"/>
          <w:sz w:val="24"/>
          <w:szCs w:val="24"/>
        </w:rPr>
        <w:t>denumirea completa a firmei</w:t>
      </w:r>
      <w:r w:rsidRPr="00845629">
        <w:rPr>
          <w:color w:val="000000"/>
          <w:sz w:val="24"/>
          <w:szCs w:val="24"/>
        </w:rPr>
        <w:t>) ………………………………………… …………………………………………… înmatriculată la Registrul Comerţului sub nr. …………………………………, cod unic de înregistrare …………………………, reprezentată legal prin ……………………………………………………… în calitate de ………………………………………………………… ,</w:t>
      </w:r>
    </w:p>
    <w:p w14:paraId="364B8D23" w14:textId="77777777" w:rsidR="0038478D" w:rsidRPr="00845629" w:rsidRDefault="0038478D" w:rsidP="0038478D">
      <w:pPr>
        <w:spacing w:line="240" w:lineRule="atLeast"/>
        <w:ind w:right="-29" w:firstLine="720"/>
        <w:jc w:val="both"/>
        <w:rPr>
          <w:b/>
          <w:sz w:val="24"/>
          <w:szCs w:val="24"/>
          <w:lang w:val="ro-RO"/>
        </w:rPr>
      </w:pPr>
    </w:p>
    <w:p w14:paraId="0B725A2D" w14:textId="17F9A41F" w:rsidR="0038478D" w:rsidRPr="00845629" w:rsidRDefault="0038478D" w:rsidP="0038478D">
      <w:pPr>
        <w:spacing w:line="240" w:lineRule="atLeast"/>
        <w:ind w:right="-29" w:firstLine="720"/>
        <w:jc w:val="both"/>
        <w:rPr>
          <w:sz w:val="24"/>
          <w:szCs w:val="24"/>
          <w:lang w:val="ro-RO"/>
        </w:rPr>
      </w:pPr>
      <w:r w:rsidRPr="00845629">
        <w:rPr>
          <w:b/>
          <w:sz w:val="24"/>
          <w:szCs w:val="24"/>
          <w:lang w:val="ro-RO"/>
        </w:rPr>
        <w:t xml:space="preserve">Ne angajăm </w:t>
      </w:r>
      <w:r w:rsidRPr="00845629">
        <w:rPr>
          <w:sz w:val="24"/>
          <w:szCs w:val="24"/>
          <w:lang w:val="ro-RO"/>
        </w:rPr>
        <w:t>ca, în cazul atribuirii dreptului de a încheia contractul de achiziţie, în terme</w:t>
      </w:r>
      <w:r w:rsidR="00AE2A5B">
        <w:rPr>
          <w:sz w:val="24"/>
          <w:szCs w:val="24"/>
          <w:lang w:val="ro-RO"/>
        </w:rPr>
        <w:t>nul specificat pe factura emisa</w:t>
      </w:r>
      <w:r w:rsidRPr="00845629">
        <w:rPr>
          <w:sz w:val="24"/>
          <w:szCs w:val="24"/>
          <w:lang w:val="ro-RO"/>
        </w:rPr>
        <w:t>, să virăm un comision reprezentând 0,</w:t>
      </w:r>
      <w:r w:rsidR="00AE2A5B">
        <w:rPr>
          <w:sz w:val="24"/>
          <w:szCs w:val="24"/>
          <w:lang w:val="ro-RO"/>
        </w:rPr>
        <w:t>30</w:t>
      </w:r>
      <w:r w:rsidRPr="00845629">
        <w:rPr>
          <w:sz w:val="24"/>
          <w:szCs w:val="24"/>
          <w:lang w:val="ro-RO"/>
        </w:rPr>
        <w:t xml:space="preserve"> % din valoarea de adjudecare a contractului de achiziţie</w:t>
      </w:r>
      <w:r w:rsidR="00A410E2" w:rsidRPr="00845629">
        <w:rPr>
          <w:sz w:val="24"/>
          <w:szCs w:val="24"/>
          <w:lang w:val="ro-RO"/>
        </w:rPr>
        <w:t xml:space="preserve"> pe perioada </w:t>
      </w:r>
      <w:r w:rsidR="00AE2A5B">
        <w:rPr>
          <w:sz w:val="24"/>
          <w:szCs w:val="24"/>
          <w:lang w:val="ro-RO"/>
        </w:rPr>
        <w:t>con</w:t>
      </w:r>
      <w:ins w:id="13" w:author="Mirela RACIANU" w:date="2024-08-14T13:10:00Z" w16du:dateUtc="2024-08-14T10:10:00Z">
        <w:r w:rsidR="00D862A7">
          <w:rPr>
            <w:sz w:val="24"/>
            <w:szCs w:val="24"/>
            <w:lang w:val="ro-RO"/>
          </w:rPr>
          <w:t>t</w:t>
        </w:r>
      </w:ins>
      <w:r w:rsidR="00AE2A5B">
        <w:rPr>
          <w:sz w:val="24"/>
          <w:szCs w:val="24"/>
          <w:lang w:val="ro-RO"/>
        </w:rPr>
        <w:t>ractuala</w:t>
      </w:r>
      <w:r w:rsidRPr="00845629">
        <w:rPr>
          <w:sz w:val="24"/>
          <w:szCs w:val="24"/>
          <w:lang w:val="ro-RO"/>
        </w:rPr>
        <w:t>, în contul în lei al Bursei Române de Mărfuri, precizat la Art.A.1.4 din Instrucţiuni pentru ofertanţi.</w:t>
      </w:r>
    </w:p>
    <w:p w14:paraId="3CFA1763" w14:textId="77777777" w:rsidR="0038478D" w:rsidRPr="00845629" w:rsidRDefault="0038478D" w:rsidP="0038478D">
      <w:pPr>
        <w:spacing w:line="240" w:lineRule="atLeast"/>
        <w:ind w:right="-29" w:firstLine="720"/>
        <w:jc w:val="both"/>
        <w:rPr>
          <w:sz w:val="24"/>
          <w:szCs w:val="24"/>
          <w:lang w:val="ro-RO"/>
        </w:rPr>
      </w:pPr>
      <w:r w:rsidRPr="00845629">
        <w:rPr>
          <w:sz w:val="24"/>
          <w:szCs w:val="24"/>
          <w:lang w:val="ro-RO"/>
        </w:rPr>
        <w:t xml:space="preserve">La suma respectivă se adaugă TVA, conform prevederilor legale în vigoare. </w:t>
      </w:r>
    </w:p>
    <w:p w14:paraId="615FFCCA" w14:textId="77777777" w:rsidR="0038478D" w:rsidRPr="00845629" w:rsidRDefault="0038478D" w:rsidP="0038478D">
      <w:pPr>
        <w:spacing w:line="240" w:lineRule="atLeast"/>
        <w:ind w:firstLine="709"/>
        <w:jc w:val="both"/>
        <w:rPr>
          <w:color w:val="000000"/>
          <w:sz w:val="24"/>
          <w:szCs w:val="24"/>
          <w:lang w:val="ro-RO"/>
        </w:rPr>
      </w:pPr>
      <w:r w:rsidRPr="00845629">
        <w:rPr>
          <w:color w:val="000000"/>
          <w:sz w:val="24"/>
          <w:szCs w:val="24"/>
          <w:lang w:val="ro-RO"/>
        </w:rPr>
        <w:t>În caz de neplata a comisionului în termenii şi condiţiile prevăzute mai sus, vom suporta penalităţi de 0,1% pe zi de întârziere, calculate la valoarea comisionului datorat.</w:t>
      </w:r>
    </w:p>
    <w:p w14:paraId="3A71CAB1" w14:textId="77777777" w:rsidR="0038478D" w:rsidRPr="00845629" w:rsidRDefault="0038478D" w:rsidP="0038478D">
      <w:pPr>
        <w:spacing w:line="240" w:lineRule="atLeast"/>
        <w:ind w:right="-29"/>
        <w:jc w:val="both"/>
        <w:rPr>
          <w:color w:val="000000"/>
          <w:sz w:val="24"/>
          <w:szCs w:val="24"/>
          <w:lang w:val="ro-RO"/>
        </w:rPr>
      </w:pPr>
      <w:r w:rsidRPr="00845629">
        <w:rPr>
          <w:color w:val="000000"/>
          <w:sz w:val="24"/>
          <w:szCs w:val="24"/>
          <w:lang w:val="ro-RO"/>
        </w:rPr>
        <w:tab/>
        <w:t>În caz contrar, fără notificare prealabilă din partea organizatorului sau ordonatorului, vom pierde garanţia de participare la procedură.</w:t>
      </w:r>
    </w:p>
    <w:p w14:paraId="3A79C510" w14:textId="77777777" w:rsidR="0038478D" w:rsidRPr="00845629" w:rsidRDefault="0038478D" w:rsidP="0038478D">
      <w:pPr>
        <w:spacing w:line="240" w:lineRule="atLeast"/>
        <w:jc w:val="both"/>
        <w:rPr>
          <w:color w:val="000000"/>
          <w:sz w:val="24"/>
          <w:szCs w:val="24"/>
          <w:lang w:val="ro-RO"/>
        </w:rPr>
      </w:pPr>
    </w:p>
    <w:p w14:paraId="6C89CBB4" w14:textId="77777777" w:rsidR="0038478D" w:rsidRPr="00845629" w:rsidRDefault="0038478D" w:rsidP="0038478D">
      <w:pPr>
        <w:spacing w:line="240" w:lineRule="atLeast"/>
        <w:jc w:val="both"/>
        <w:rPr>
          <w:color w:val="000000"/>
          <w:sz w:val="24"/>
          <w:szCs w:val="24"/>
          <w:lang w:val="ro-RO"/>
        </w:rPr>
      </w:pPr>
      <w:r w:rsidRPr="00845629">
        <w:rPr>
          <w:color w:val="000000"/>
          <w:sz w:val="24"/>
          <w:szCs w:val="24"/>
          <w:lang w:val="ro-RO"/>
        </w:rPr>
        <w:t xml:space="preserve"> </w:t>
      </w:r>
    </w:p>
    <w:p w14:paraId="7D58B0DF" w14:textId="77777777" w:rsidR="0038478D" w:rsidRPr="00845629" w:rsidRDefault="0038478D" w:rsidP="0038478D">
      <w:pPr>
        <w:spacing w:line="240" w:lineRule="atLeast"/>
        <w:jc w:val="both"/>
        <w:rPr>
          <w:color w:val="000000"/>
          <w:sz w:val="24"/>
          <w:szCs w:val="24"/>
          <w:lang w:val="ro-RO"/>
        </w:rPr>
      </w:pPr>
    </w:p>
    <w:p w14:paraId="4E865E36" w14:textId="77777777" w:rsidR="0038478D" w:rsidRPr="00845629" w:rsidRDefault="0038478D" w:rsidP="0038478D">
      <w:pPr>
        <w:pStyle w:val="DefaultText1"/>
        <w:jc w:val="both"/>
        <w:rPr>
          <w:color w:val="000000"/>
          <w:szCs w:val="24"/>
          <w:lang w:val="ro-RO"/>
        </w:rPr>
      </w:pPr>
      <w:r w:rsidRPr="00845629">
        <w:rPr>
          <w:color w:val="000000"/>
          <w:szCs w:val="24"/>
          <w:lang w:val="ro-RO"/>
        </w:rPr>
        <w:t>Data completării: ……………</w:t>
      </w:r>
    </w:p>
    <w:p w14:paraId="13D9198F" w14:textId="77777777" w:rsidR="0038478D" w:rsidRPr="00845629" w:rsidRDefault="0038478D" w:rsidP="0038478D">
      <w:pPr>
        <w:spacing w:line="240" w:lineRule="atLeast"/>
        <w:rPr>
          <w:color w:val="000000"/>
          <w:sz w:val="24"/>
          <w:szCs w:val="24"/>
          <w:lang w:val="ro-RO"/>
        </w:rPr>
      </w:pPr>
    </w:p>
    <w:p w14:paraId="0AB6318F" w14:textId="77777777" w:rsidR="0038478D" w:rsidRPr="00845629" w:rsidRDefault="0038478D" w:rsidP="0038478D">
      <w:pPr>
        <w:spacing w:line="240" w:lineRule="atLeast"/>
        <w:jc w:val="right"/>
        <w:rPr>
          <w:sz w:val="24"/>
          <w:szCs w:val="24"/>
          <w:lang w:val="ro-RO"/>
        </w:rPr>
      </w:pPr>
      <w:r w:rsidRPr="00845629">
        <w:rPr>
          <w:sz w:val="24"/>
          <w:szCs w:val="24"/>
          <w:lang w:val="ro-RO"/>
        </w:rPr>
        <w:t>___________________________</w:t>
      </w:r>
    </w:p>
    <w:p w14:paraId="0A97EDAE" w14:textId="77777777" w:rsidR="0038478D" w:rsidRPr="00845629" w:rsidRDefault="0038478D" w:rsidP="0038478D">
      <w:pPr>
        <w:spacing w:line="240" w:lineRule="atLeast"/>
        <w:jc w:val="right"/>
        <w:rPr>
          <w:i/>
          <w:iCs/>
          <w:sz w:val="24"/>
          <w:szCs w:val="24"/>
          <w:lang w:val="ro-RO"/>
        </w:rPr>
      </w:pPr>
      <w:r w:rsidRPr="00845629">
        <w:rPr>
          <w:i/>
          <w:iCs/>
          <w:sz w:val="24"/>
          <w:szCs w:val="24"/>
          <w:lang w:val="ro-RO"/>
        </w:rPr>
        <w:t xml:space="preserve"> (Nume, prenume)</w:t>
      </w:r>
    </w:p>
    <w:p w14:paraId="0185DE91" w14:textId="77777777" w:rsidR="0038478D" w:rsidRPr="00845629" w:rsidRDefault="0038478D" w:rsidP="0038478D">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p>
    <w:p w14:paraId="07B8168E" w14:textId="77777777" w:rsidR="0038478D" w:rsidRPr="00845629" w:rsidRDefault="0038478D" w:rsidP="0038478D">
      <w:pPr>
        <w:spacing w:line="240" w:lineRule="atLeast"/>
        <w:jc w:val="right"/>
        <w:rPr>
          <w:sz w:val="24"/>
          <w:szCs w:val="24"/>
          <w:lang w:val="ro-RO"/>
        </w:rPr>
      </w:pPr>
      <w:r w:rsidRPr="00845629">
        <w:rPr>
          <w:sz w:val="24"/>
          <w:szCs w:val="24"/>
          <w:lang w:val="ro-RO"/>
        </w:rPr>
        <w:t>___________________________</w:t>
      </w:r>
    </w:p>
    <w:p w14:paraId="3C45E9B4" w14:textId="77777777" w:rsidR="0038478D" w:rsidRPr="00845629" w:rsidRDefault="0038478D" w:rsidP="0038478D">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r w:rsidRPr="00845629">
        <w:rPr>
          <w:i/>
          <w:iCs/>
          <w:sz w:val="24"/>
          <w:szCs w:val="24"/>
          <w:lang w:val="ro-RO"/>
        </w:rPr>
        <w:t xml:space="preserve"> (Funcţie)</w:t>
      </w:r>
    </w:p>
    <w:p w14:paraId="6123727F" w14:textId="77777777" w:rsidR="0038478D" w:rsidRPr="00845629" w:rsidRDefault="0038478D" w:rsidP="0038478D">
      <w:pPr>
        <w:spacing w:line="240" w:lineRule="atLeast"/>
        <w:rPr>
          <w:sz w:val="24"/>
          <w:szCs w:val="24"/>
          <w:lang w:val="ro-RO"/>
        </w:rPr>
      </w:pPr>
    </w:p>
    <w:p w14:paraId="27EC5B0A" w14:textId="77777777" w:rsidR="0038478D" w:rsidRPr="00845629" w:rsidRDefault="0038478D" w:rsidP="0038478D">
      <w:pPr>
        <w:spacing w:line="240" w:lineRule="atLeast"/>
        <w:jc w:val="right"/>
        <w:rPr>
          <w:sz w:val="24"/>
          <w:szCs w:val="24"/>
          <w:lang w:val="ro-RO"/>
        </w:rPr>
      </w:pPr>
      <w:r w:rsidRPr="00845629">
        <w:rPr>
          <w:sz w:val="24"/>
          <w:szCs w:val="24"/>
          <w:lang w:val="ro-RO"/>
        </w:rPr>
        <w:t>___________________________</w:t>
      </w:r>
    </w:p>
    <w:p w14:paraId="316D4D80" w14:textId="77777777" w:rsidR="0038478D" w:rsidRPr="00845629" w:rsidRDefault="0038478D" w:rsidP="0038478D">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r w:rsidRPr="00845629">
        <w:rPr>
          <w:i/>
          <w:iCs/>
          <w:sz w:val="24"/>
          <w:szCs w:val="24"/>
          <w:lang w:val="ro-RO"/>
        </w:rPr>
        <w:t xml:space="preserve"> (Semnătura autorizată şi ştampila)</w:t>
      </w:r>
    </w:p>
    <w:p w14:paraId="4942EA30" w14:textId="77777777" w:rsidR="0038478D" w:rsidRPr="00845629" w:rsidRDefault="0038478D" w:rsidP="0038478D">
      <w:pPr>
        <w:pStyle w:val="DefaultText1"/>
        <w:jc w:val="right"/>
        <w:rPr>
          <w:color w:val="000000"/>
          <w:szCs w:val="24"/>
          <w:lang w:val="ro-RO"/>
        </w:rPr>
      </w:pPr>
    </w:p>
    <w:p w14:paraId="271F003E" w14:textId="77777777" w:rsidR="0038478D" w:rsidRPr="00845629" w:rsidRDefault="0038478D" w:rsidP="0038478D">
      <w:pPr>
        <w:pStyle w:val="DefaultText1"/>
        <w:rPr>
          <w:color w:val="000000"/>
          <w:szCs w:val="24"/>
          <w:lang w:val="ro-RO"/>
        </w:rPr>
      </w:pPr>
    </w:p>
    <w:p w14:paraId="0546C57B" w14:textId="77777777" w:rsidR="00924756" w:rsidRPr="00845629" w:rsidRDefault="00924756" w:rsidP="0038478D">
      <w:pPr>
        <w:pStyle w:val="TableText"/>
        <w:tabs>
          <w:tab w:val="clear" w:pos="0"/>
        </w:tabs>
        <w:jc w:val="right"/>
        <w:rPr>
          <w:b/>
          <w:bCs/>
          <w:iCs/>
          <w:szCs w:val="24"/>
          <w:lang w:val="ro-RO"/>
        </w:rPr>
      </w:pPr>
    </w:p>
    <w:p w14:paraId="745BB2F5" w14:textId="77777777" w:rsidR="00924756" w:rsidRPr="00845629" w:rsidRDefault="00924756" w:rsidP="0038478D">
      <w:pPr>
        <w:pStyle w:val="TableText"/>
        <w:tabs>
          <w:tab w:val="clear" w:pos="0"/>
        </w:tabs>
        <w:jc w:val="right"/>
        <w:rPr>
          <w:b/>
          <w:bCs/>
          <w:iCs/>
          <w:szCs w:val="24"/>
          <w:lang w:val="ro-RO"/>
        </w:rPr>
      </w:pPr>
    </w:p>
    <w:p w14:paraId="3ABF741A" w14:textId="77777777" w:rsidR="00924756" w:rsidRPr="00845629" w:rsidRDefault="00924756" w:rsidP="0038478D">
      <w:pPr>
        <w:pStyle w:val="TableText"/>
        <w:tabs>
          <w:tab w:val="clear" w:pos="0"/>
        </w:tabs>
        <w:jc w:val="right"/>
        <w:rPr>
          <w:b/>
          <w:bCs/>
          <w:iCs/>
          <w:szCs w:val="24"/>
          <w:lang w:val="ro-RO"/>
        </w:rPr>
      </w:pPr>
    </w:p>
    <w:p w14:paraId="7326A60C" w14:textId="77777777" w:rsidR="00924756" w:rsidRPr="00845629" w:rsidRDefault="00924756" w:rsidP="0038478D">
      <w:pPr>
        <w:pStyle w:val="TableText"/>
        <w:tabs>
          <w:tab w:val="clear" w:pos="0"/>
        </w:tabs>
        <w:jc w:val="right"/>
        <w:rPr>
          <w:b/>
          <w:bCs/>
          <w:iCs/>
          <w:szCs w:val="24"/>
          <w:lang w:val="ro-RO"/>
        </w:rPr>
      </w:pPr>
    </w:p>
    <w:p w14:paraId="6E35121C" w14:textId="77777777" w:rsidR="00924756" w:rsidRPr="00845629" w:rsidRDefault="00924756" w:rsidP="0038478D">
      <w:pPr>
        <w:pStyle w:val="TableText"/>
        <w:tabs>
          <w:tab w:val="clear" w:pos="0"/>
        </w:tabs>
        <w:jc w:val="right"/>
        <w:rPr>
          <w:b/>
          <w:bCs/>
          <w:iCs/>
          <w:szCs w:val="24"/>
          <w:lang w:val="ro-RO"/>
        </w:rPr>
      </w:pPr>
    </w:p>
    <w:p w14:paraId="1D4C13A2" w14:textId="77777777" w:rsidR="00924756" w:rsidRPr="00845629" w:rsidRDefault="00924756" w:rsidP="0038478D">
      <w:pPr>
        <w:pStyle w:val="TableText"/>
        <w:tabs>
          <w:tab w:val="clear" w:pos="0"/>
        </w:tabs>
        <w:jc w:val="right"/>
        <w:rPr>
          <w:b/>
          <w:bCs/>
          <w:iCs/>
          <w:szCs w:val="24"/>
          <w:lang w:val="ro-RO"/>
        </w:rPr>
      </w:pPr>
    </w:p>
    <w:p w14:paraId="4ED02962" w14:textId="77777777" w:rsidR="00924756" w:rsidRPr="00845629" w:rsidRDefault="00924756" w:rsidP="0038478D">
      <w:pPr>
        <w:pStyle w:val="TableText"/>
        <w:tabs>
          <w:tab w:val="clear" w:pos="0"/>
        </w:tabs>
        <w:jc w:val="right"/>
        <w:rPr>
          <w:b/>
          <w:bCs/>
          <w:iCs/>
          <w:szCs w:val="24"/>
          <w:lang w:val="ro-RO"/>
        </w:rPr>
      </w:pPr>
    </w:p>
    <w:p w14:paraId="308B9DD6" w14:textId="77777777" w:rsidR="00924756" w:rsidRPr="00845629" w:rsidRDefault="00924756" w:rsidP="0038478D">
      <w:pPr>
        <w:pStyle w:val="TableText"/>
        <w:tabs>
          <w:tab w:val="clear" w:pos="0"/>
        </w:tabs>
        <w:jc w:val="right"/>
        <w:rPr>
          <w:b/>
          <w:bCs/>
          <w:iCs/>
          <w:szCs w:val="24"/>
          <w:lang w:val="ro-RO"/>
        </w:rPr>
      </w:pPr>
    </w:p>
    <w:p w14:paraId="784570A7" w14:textId="77777777" w:rsidR="00924756" w:rsidRPr="00845629" w:rsidRDefault="00924756" w:rsidP="0038478D">
      <w:pPr>
        <w:pStyle w:val="TableText"/>
        <w:tabs>
          <w:tab w:val="clear" w:pos="0"/>
        </w:tabs>
        <w:jc w:val="right"/>
        <w:rPr>
          <w:b/>
          <w:bCs/>
          <w:iCs/>
          <w:szCs w:val="24"/>
          <w:lang w:val="ro-RO"/>
        </w:rPr>
      </w:pPr>
    </w:p>
    <w:p w14:paraId="5D45AFB5" w14:textId="77777777" w:rsidR="00924756" w:rsidRPr="00845629" w:rsidRDefault="00924756" w:rsidP="0038478D">
      <w:pPr>
        <w:pStyle w:val="TableText"/>
        <w:tabs>
          <w:tab w:val="clear" w:pos="0"/>
        </w:tabs>
        <w:jc w:val="right"/>
        <w:rPr>
          <w:b/>
          <w:bCs/>
          <w:iCs/>
          <w:szCs w:val="24"/>
          <w:lang w:val="ro-RO"/>
        </w:rPr>
      </w:pPr>
    </w:p>
    <w:p w14:paraId="29D2AF00" w14:textId="77777777" w:rsidR="00924756" w:rsidRPr="00845629" w:rsidRDefault="00924756" w:rsidP="0038478D">
      <w:pPr>
        <w:pStyle w:val="TableText"/>
        <w:tabs>
          <w:tab w:val="clear" w:pos="0"/>
        </w:tabs>
        <w:jc w:val="right"/>
        <w:rPr>
          <w:b/>
          <w:bCs/>
          <w:iCs/>
          <w:szCs w:val="24"/>
          <w:lang w:val="ro-RO"/>
        </w:rPr>
      </w:pPr>
    </w:p>
    <w:p w14:paraId="51206BA5" w14:textId="5572A28C" w:rsidR="0038478D" w:rsidRPr="00845629" w:rsidRDefault="0038478D" w:rsidP="0038478D">
      <w:pPr>
        <w:pStyle w:val="TableText"/>
        <w:tabs>
          <w:tab w:val="clear" w:pos="0"/>
        </w:tabs>
        <w:jc w:val="right"/>
        <w:rPr>
          <w:b/>
          <w:bCs/>
          <w:iCs/>
          <w:szCs w:val="24"/>
          <w:lang w:val="ro-RO"/>
        </w:rPr>
      </w:pPr>
      <w:r w:rsidRPr="00845629">
        <w:rPr>
          <w:b/>
          <w:bCs/>
          <w:iCs/>
          <w:szCs w:val="24"/>
          <w:lang w:val="ro-RO"/>
        </w:rPr>
        <w:t>FORMULAR C</w:t>
      </w:r>
    </w:p>
    <w:p w14:paraId="63CE72C7" w14:textId="77777777" w:rsidR="0038478D" w:rsidRPr="00845629" w:rsidRDefault="0038478D" w:rsidP="0038478D">
      <w:pPr>
        <w:spacing w:line="240" w:lineRule="atLeast"/>
        <w:jc w:val="right"/>
        <w:rPr>
          <w:b/>
          <w:color w:val="000000"/>
          <w:sz w:val="24"/>
          <w:szCs w:val="24"/>
          <w:lang w:val="ro-RO"/>
        </w:rPr>
      </w:pPr>
    </w:p>
    <w:p w14:paraId="02163455" w14:textId="77777777" w:rsidR="0038478D" w:rsidRPr="00845629" w:rsidRDefault="0038478D" w:rsidP="0038478D">
      <w:pPr>
        <w:pStyle w:val="BodyTextIndent"/>
        <w:jc w:val="center"/>
        <w:rPr>
          <w:b/>
          <w:bCs/>
          <w:caps/>
          <w:sz w:val="24"/>
          <w:szCs w:val="24"/>
        </w:rPr>
      </w:pPr>
      <w:r w:rsidRPr="00845629">
        <w:rPr>
          <w:b/>
          <w:bCs/>
          <w:caps/>
          <w:sz w:val="24"/>
          <w:szCs w:val="24"/>
        </w:rPr>
        <w:t>Împuternicire</w:t>
      </w:r>
    </w:p>
    <w:p w14:paraId="28E253E8" w14:textId="77777777" w:rsidR="0038478D" w:rsidRPr="00845629" w:rsidRDefault="0038478D" w:rsidP="0038478D">
      <w:pPr>
        <w:pStyle w:val="BodyTextIndent"/>
        <w:jc w:val="center"/>
        <w:rPr>
          <w:b/>
          <w:bCs/>
          <w:sz w:val="24"/>
          <w:szCs w:val="24"/>
        </w:rPr>
      </w:pPr>
    </w:p>
    <w:p w14:paraId="59318C34" w14:textId="027C52A1" w:rsidR="00924756" w:rsidRPr="00845629" w:rsidRDefault="0038478D" w:rsidP="00924756">
      <w:pPr>
        <w:pStyle w:val="BodyTextIndent"/>
        <w:ind w:left="0" w:firstLine="709"/>
        <w:rPr>
          <w:sz w:val="24"/>
          <w:szCs w:val="24"/>
        </w:rPr>
      </w:pPr>
      <w:r w:rsidRPr="00845629">
        <w:rPr>
          <w:sz w:val="24"/>
          <w:szCs w:val="24"/>
        </w:rPr>
        <w:t xml:space="preserve">Subscrisa ………………………………………………………………, cu sediul în ……………………………………………………………………………………………, înmatriculată la Registrul Comerţului sub nr. ………………………, CUI ………………, atribut fiscal ……………….., reprezentată legal prin ……………………………………, în calitate de ………………………………………………, împuternicim prin prezenta pe ………………………………………………, domiciliat în ……………………………… ……………………………………………….…, identificat cu B.I./C.I. seria ………, nr. ………………, CNP ……………………..……, eliberat de …...…………………………, la data de ……………, având funcţia de ……………………………………………, să ne reprezinte la procedura nr. </w:t>
      </w:r>
      <w:r w:rsidR="000D00D8" w:rsidRPr="00845629">
        <w:rPr>
          <w:sz w:val="24"/>
          <w:szCs w:val="24"/>
        </w:rPr>
        <w:t>209</w:t>
      </w:r>
      <w:r w:rsidR="00924756" w:rsidRPr="00845629">
        <w:rPr>
          <w:sz w:val="24"/>
          <w:szCs w:val="24"/>
        </w:rPr>
        <w:t xml:space="preserve">/2023, </w:t>
      </w:r>
      <w:r w:rsidRPr="00845629">
        <w:rPr>
          <w:sz w:val="24"/>
          <w:szCs w:val="24"/>
        </w:rPr>
        <w:t xml:space="preserve">organizată de Bursa Română de Mărfuri în scopul atribuirii contractului de </w:t>
      </w:r>
      <w:r w:rsidR="00924756" w:rsidRPr="00845629">
        <w:rPr>
          <w:sz w:val="24"/>
          <w:szCs w:val="24"/>
        </w:rPr>
        <w:t xml:space="preserve">achizitie </w:t>
      </w:r>
      <w:r w:rsidR="00924756" w:rsidRPr="00845629">
        <w:rPr>
          <w:b/>
          <w:sz w:val="24"/>
          <w:szCs w:val="24"/>
        </w:rPr>
        <w:t>“Servicii  publice de transport feroviar de calatori”</w:t>
      </w:r>
      <w:r w:rsidRPr="00845629">
        <w:rPr>
          <w:sz w:val="24"/>
          <w:szCs w:val="24"/>
        </w:rPr>
        <w:t xml:space="preserve"> - ordonator </w:t>
      </w:r>
      <w:r w:rsidR="00924756" w:rsidRPr="00845629">
        <w:rPr>
          <w:sz w:val="24"/>
          <w:szCs w:val="24"/>
        </w:rPr>
        <w:t xml:space="preserve">AUTORITATEA PENTRU REFORMĂ FEROVIARĂ. </w:t>
      </w:r>
    </w:p>
    <w:p w14:paraId="1379C9A4" w14:textId="77777777" w:rsidR="00924756" w:rsidRPr="00845629" w:rsidRDefault="00924756" w:rsidP="00924756">
      <w:pPr>
        <w:pStyle w:val="BodyTextIndent"/>
        <w:ind w:left="0" w:firstLine="709"/>
        <w:rPr>
          <w:sz w:val="24"/>
          <w:szCs w:val="24"/>
        </w:rPr>
      </w:pPr>
    </w:p>
    <w:p w14:paraId="290E92FC" w14:textId="5CDC88D2" w:rsidR="0038478D" w:rsidRPr="00845629" w:rsidRDefault="0038478D" w:rsidP="00924756">
      <w:pPr>
        <w:pStyle w:val="BodyTextIndent"/>
        <w:ind w:left="0" w:firstLine="709"/>
        <w:rPr>
          <w:sz w:val="24"/>
          <w:szCs w:val="24"/>
        </w:rPr>
      </w:pPr>
      <w:r w:rsidRPr="00845629">
        <w:rPr>
          <w:sz w:val="24"/>
          <w:szCs w:val="24"/>
        </w:rPr>
        <w:t>În îndeplinirea mandatului său, împuternicitul va avea următoarele drepturi şi obligaţii:</w:t>
      </w:r>
    </w:p>
    <w:p w14:paraId="1D42C19B" w14:textId="77777777" w:rsidR="00924756" w:rsidRPr="00845629" w:rsidRDefault="00924756" w:rsidP="00924756">
      <w:pPr>
        <w:pStyle w:val="BodyTextIndent"/>
        <w:ind w:left="0" w:firstLine="709"/>
        <w:rPr>
          <w:sz w:val="24"/>
          <w:szCs w:val="24"/>
        </w:rPr>
      </w:pPr>
    </w:p>
    <w:p w14:paraId="2F299076" w14:textId="77777777" w:rsidR="0038478D" w:rsidRPr="00845629" w:rsidRDefault="0038478D" w:rsidP="0038478D">
      <w:pPr>
        <w:pStyle w:val="BodyTextIndent"/>
        <w:ind w:left="284" w:hanging="284"/>
        <w:rPr>
          <w:sz w:val="24"/>
          <w:szCs w:val="24"/>
        </w:rPr>
      </w:pPr>
      <w:r w:rsidRPr="00845629">
        <w:rPr>
          <w:sz w:val="24"/>
          <w:szCs w:val="24"/>
        </w:rPr>
        <w:t xml:space="preserve">1. </w:t>
      </w:r>
      <w:r w:rsidRPr="00845629">
        <w:rPr>
          <w:b/>
          <w:sz w:val="24"/>
          <w:szCs w:val="24"/>
        </w:rPr>
        <w:t xml:space="preserve">Să semneze si </w:t>
      </w:r>
      <w:r w:rsidRPr="00845629">
        <w:rPr>
          <w:sz w:val="24"/>
          <w:szCs w:val="24"/>
        </w:rPr>
        <w:t>stampileze toate actele şi documentele care emană/emise de la subscrisa în legătură cu participarea la prezenta procedură (documente de calificare, oferte, etc);</w:t>
      </w:r>
    </w:p>
    <w:p w14:paraId="6897BA35" w14:textId="77777777" w:rsidR="0038478D" w:rsidRPr="00845629" w:rsidRDefault="0038478D" w:rsidP="0038478D">
      <w:pPr>
        <w:pStyle w:val="BodyTextIndent"/>
        <w:ind w:left="284" w:hanging="284"/>
        <w:rPr>
          <w:sz w:val="24"/>
          <w:szCs w:val="24"/>
        </w:rPr>
      </w:pPr>
      <w:r w:rsidRPr="00845629">
        <w:rPr>
          <w:sz w:val="24"/>
          <w:szCs w:val="24"/>
        </w:rPr>
        <w:t>2. Să participe în numele subscrisei la procedură şi să semneze toate documentele rezultate pe parcursul şi/sau în urma desfăşurării procedurii (procese verbale, hotărâri, clarificări/completări la documentaţie etc) .</w:t>
      </w:r>
    </w:p>
    <w:p w14:paraId="1FCF7E10" w14:textId="77777777" w:rsidR="0038478D" w:rsidRPr="00845629" w:rsidRDefault="0038478D" w:rsidP="0038478D">
      <w:pPr>
        <w:pStyle w:val="BodyTextIndent"/>
        <w:ind w:left="284" w:hanging="284"/>
        <w:rPr>
          <w:sz w:val="24"/>
          <w:szCs w:val="24"/>
        </w:rPr>
      </w:pPr>
      <w:r w:rsidRPr="00845629">
        <w:rPr>
          <w:sz w:val="24"/>
          <w:szCs w:val="24"/>
        </w:rPr>
        <w:t>3. Să răspundă solicitărilor de clarificare formulate de către comisia de licitaţie în timpul desfăşurării procedurii.</w:t>
      </w:r>
    </w:p>
    <w:p w14:paraId="7623FA7C" w14:textId="77777777" w:rsidR="0038478D" w:rsidRPr="00845629" w:rsidRDefault="0038478D" w:rsidP="0038478D">
      <w:pPr>
        <w:pStyle w:val="BodyTextIndent"/>
        <w:ind w:left="284" w:hanging="284"/>
        <w:rPr>
          <w:sz w:val="24"/>
          <w:szCs w:val="24"/>
        </w:rPr>
      </w:pPr>
      <w:r w:rsidRPr="00845629">
        <w:rPr>
          <w:sz w:val="24"/>
          <w:szCs w:val="24"/>
        </w:rPr>
        <w:t>4. Să depună în numele subscrisei contestaţiile cu privire la procedură.</w:t>
      </w:r>
    </w:p>
    <w:p w14:paraId="5D4D5C9C" w14:textId="77777777" w:rsidR="0038478D" w:rsidRPr="00845629" w:rsidRDefault="0038478D" w:rsidP="0038478D">
      <w:pPr>
        <w:pStyle w:val="BodyTextIndent"/>
        <w:spacing w:before="120"/>
        <w:ind w:left="0" w:firstLine="709"/>
        <w:rPr>
          <w:sz w:val="24"/>
          <w:szCs w:val="24"/>
        </w:rPr>
      </w:pPr>
      <w:r w:rsidRPr="00845629">
        <w:rPr>
          <w:sz w:val="24"/>
          <w:szCs w:val="24"/>
        </w:rPr>
        <w:t>Prin prezenta, împuternicitul nostru este pe deplin autorizat să angajeze răspunderea subscrisei cu privire la toate actele şi faptele ce decurg din participarea la procedură.</w:t>
      </w:r>
    </w:p>
    <w:p w14:paraId="7BE6A65C" w14:textId="77777777" w:rsidR="0038478D" w:rsidRPr="00845629" w:rsidRDefault="0038478D" w:rsidP="0038478D">
      <w:pPr>
        <w:pStyle w:val="BodyTextIndent"/>
        <w:rPr>
          <w:sz w:val="24"/>
          <w:szCs w:val="24"/>
        </w:rPr>
      </w:pPr>
    </w:p>
    <w:p w14:paraId="5A890185" w14:textId="77777777" w:rsidR="0038478D" w:rsidRPr="00845629" w:rsidRDefault="0038478D" w:rsidP="0038478D">
      <w:pPr>
        <w:spacing w:line="240" w:lineRule="atLeast"/>
        <w:ind w:firstLine="708"/>
        <w:jc w:val="both"/>
        <w:rPr>
          <w:color w:val="000000"/>
          <w:sz w:val="24"/>
          <w:szCs w:val="24"/>
          <w:lang w:val="ro-RO"/>
        </w:rPr>
      </w:pPr>
      <w:r w:rsidRPr="00845629">
        <w:rPr>
          <w:b/>
          <w:bCs/>
          <w:i/>
          <w:iCs/>
          <w:color w:val="000000"/>
          <w:sz w:val="24"/>
          <w:szCs w:val="24"/>
          <w:lang w:val="ro-RO"/>
        </w:rPr>
        <w:t>Notă:</w:t>
      </w:r>
      <w:r w:rsidRPr="00845629">
        <w:rPr>
          <w:i/>
          <w:iCs/>
          <w:color w:val="000000"/>
          <w:sz w:val="24"/>
          <w:szCs w:val="24"/>
          <w:lang w:val="ro-RO"/>
        </w:rPr>
        <w:t xml:space="preserve"> Împuternicirea va fi însoţită de o copie după actul de identitate al persoanei împuternicite (buletin de identitate, carte de identitate, paşaport).</w:t>
      </w:r>
      <w:r w:rsidRPr="00845629">
        <w:rPr>
          <w:color w:val="000000"/>
          <w:sz w:val="24"/>
          <w:szCs w:val="24"/>
          <w:lang w:val="ro-RO"/>
        </w:rPr>
        <w:t xml:space="preserve"> </w:t>
      </w:r>
    </w:p>
    <w:p w14:paraId="550C2CF2" w14:textId="77777777" w:rsidR="0038478D" w:rsidRPr="00845629" w:rsidRDefault="0038478D" w:rsidP="0038478D">
      <w:pPr>
        <w:pStyle w:val="BodyTextIndent"/>
        <w:rPr>
          <w:b/>
          <w:bCs/>
          <w:sz w:val="24"/>
          <w:szCs w:val="24"/>
        </w:rPr>
      </w:pPr>
    </w:p>
    <w:p w14:paraId="4F2533C1" w14:textId="77777777" w:rsidR="0038478D" w:rsidRPr="00845629" w:rsidRDefault="0038478D" w:rsidP="0038478D">
      <w:pPr>
        <w:pStyle w:val="BodyTextIndent"/>
        <w:tabs>
          <w:tab w:val="right" w:pos="9214"/>
        </w:tabs>
        <w:ind w:left="0"/>
        <w:rPr>
          <w:b/>
          <w:bCs/>
          <w:sz w:val="24"/>
          <w:szCs w:val="24"/>
        </w:rPr>
      </w:pPr>
      <w:r w:rsidRPr="00845629">
        <w:rPr>
          <w:b/>
          <w:bCs/>
          <w:sz w:val="24"/>
          <w:szCs w:val="24"/>
        </w:rPr>
        <w:t xml:space="preserve">    Data</w:t>
      </w:r>
      <w:r w:rsidRPr="00845629">
        <w:rPr>
          <w:b/>
          <w:bCs/>
          <w:sz w:val="24"/>
          <w:szCs w:val="24"/>
        </w:rPr>
        <w:tab/>
        <w:t>Denumirea mandantului</w:t>
      </w:r>
    </w:p>
    <w:p w14:paraId="613F45E8" w14:textId="77777777" w:rsidR="0038478D" w:rsidRPr="00845629" w:rsidRDefault="0038478D" w:rsidP="0038478D">
      <w:pPr>
        <w:pStyle w:val="BodyTextIndent"/>
        <w:ind w:left="0"/>
        <w:rPr>
          <w:b/>
          <w:bCs/>
          <w:sz w:val="24"/>
          <w:szCs w:val="24"/>
        </w:rPr>
      </w:pPr>
    </w:p>
    <w:p w14:paraId="5369CA78" w14:textId="77777777" w:rsidR="0038478D" w:rsidRPr="00845629" w:rsidRDefault="0038478D" w:rsidP="0038478D">
      <w:pPr>
        <w:pStyle w:val="BodyTextIndent"/>
        <w:tabs>
          <w:tab w:val="right" w:pos="9356"/>
        </w:tabs>
        <w:ind w:left="0"/>
        <w:rPr>
          <w:sz w:val="24"/>
          <w:szCs w:val="24"/>
        </w:rPr>
      </w:pPr>
      <w:r w:rsidRPr="00845629">
        <w:rPr>
          <w:sz w:val="24"/>
          <w:szCs w:val="24"/>
        </w:rPr>
        <w:t>……………</w:t>
      </w:r>
      <w:r w:rsidRPr="00845629">
        <w:rPr>
          <w:sz w:val="24"/>
          <w:szCs w:val="24"/>
        </w:rPr>
        <w:tab/>
        <w:t>S.C. …………………………………</w:t>
      </w:r>
    </w:p>
    <w:p w14:paraId="1C893ABB" w14:textId="77777777" w:rsidR="0038478D" w:rsidRPr="00845629" w:rsidRDefault="0038478D" w:rsidP="0038478D">
      <w:pPr>
        <w:pStyle w:val="BodyTextIndent"/>
        <w:ind w:left="0"/>
        <w:rPr>
          <w:sz w:val="24"/>
          <w:szCs w:val="24"/>
        </w:rPr>
      </w:pPr>
      <w:r w:rsidRPr="00845629">
        <w:rPr>
          <w:sz w:val="24"/>
          <w:szCs w:val="24"/>
        </w:rPr>
        <w:t xml:space="preserve"> </w:t>
      </w:r>
    </w:p>
    <w:p w14:paraId="579EE94E" w14:textId="77777777" w:rsidR="0038478D" w:rsidRPr="00845629" w:rsidRDefault="0038478D" w:rsidP="0038478D">
      <w:pPr>
        <w:pStyle w:val="BodyTextIndent"/>
        <w:spacing w:line="360" w:lineRule="auto"/>
        <w:ind w:left="0"/>
        <w:jc w:val="right"/>
        <w:rPr>
          <w:sz w:val="24"/>
          <w:szCs w:val="24"/>
        </w:rPr>
      </w:pPr>
      <w:r w:rsidRPr="00845629">
        <w:rPr>
          <w:sz w:val="24"/>
          <w:szCs w:val="24"/>
        </w:rPr>
        <w:t xml:space="preserve">                                                          </w:t>
      </w:r>
      <w:r w:rsidRPr="00845629">
        <w:rPr>
          <w:sz w:val="24"/>
          <w:szCs w:val="24"/>
        </w:rPr>
        <w:tab/>
        <w:t xml:space="preserve">                     reprezentată legal prin</w:t>
      </w:r>
    </w:p>
    <w:p w14:paraId="06693938" w14:textId="77777777" w:rsidR="0038478D" w:rsidRPr="00845629" w:rsidRDefault="0038478D" w:rsidP="0038478D">
      <w:pPr>
        <w:spacing w:line="240" w:lineRule="atLeast"/>
        <w:jc w:val="right"/>
        <w:rPr>
          <w:sz w:val="24"/>
          <w:szCs w:val="24"/>
          <w:lang w:val="ro-RO"/>
        </w:rPr>
      </w:pPr>
      <w:r w:rsidRPr="00845629">
        <w:rPr>
          <w:sz w:val="24"/>
          <w:szCs w:val="24"/>
          <w:lang w:val="ro-RO"/>
        </w:rPr>
        <w:t xml:space="preserve">                                                </w:t>
      </w:r>
      <w:r w:rsidRPr="00845629">
        <w:rPr>
          <w:sz w:val="24"/>
          <w:szCs w:val="24"/>
          <w:lang w:val="ro-RO"/>
        </w:rPr>
        <w:tab/>
        <w:t>___________________________</w:t>
      </w:r>
    </w:p>
    <w:p w14:paraId="0DC4D1B1" w14:textId="77777777" w:rsidR="0038478D" w:rsidRPr="00845629" w:rsidRDefault="0038478D" w:rsidP="0038478D">
      <w:pPr>
        <w:spacing w:line="240" w:lineRule="atLeast"/>
        <w:jc w:val="right"/>
        <w:rPr>
          <w:i/>
          <w:iCs/>
          <w:sz w:val="24"/>
          <w:szCs w:val="24"/>
          <w:lang w:val="ro-RO"/>
        </w:rPr>
      </w:pPr>
      <w:r w:rsidRPr="00845629">
        <w:rPr>
          <w:i/>
          <w:iCs/>
          <w:sz w:val="24"/>
          <w:szCs w:val="24"/>
          <w:lang w:val="ro-RO"/>
        </w:rPr>
        <w:t xml:space="preserve"> (Nume, prenume)</w:t>
      </w:r>
    </w:p>
    <w:p w14:paraId="52AD3D8E" w14:textId="77777777" w:rsidR="0038478D" w:rsidRPr="00845629" w:rsidRDefault="0038478D" w:rsidP="0038478D">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p>
    <w:p w14:paraId="5B1F4AA6" w14:textId="77777777" w:rsidR="0038478D" w:rsidRPr="00845629" w:rsidRDefault="0038478D" w:rsidP="0038478D">
      <w:pPr>
        <w:spacing w:line="240" w:lineRule="atLeast"/>
        <w:jc w:val="right"/>
        <w:rPr>
          <w:sz w:val="24"/>
          <w:szCs w:val="24"/>
          <w:lang w:val="ro-RO"/>
        </w:rPr>
      </w:pPr>
      <w:r w:rsidRPr="00845629">
        <w:rPr>
          <w:sz w:val="24"/>
          <w:szCs w:val="24"/>
          <w:lang w:val="ro-RO"/>
        </w:rPr>
        <w:t>___________________________</w:t>
      </w:r>
    </w:p>
    <w:p w14:paraId="5A7FA8E1" w14:textId="77777777" w:rsidR="0038478D" w:rsidRPr="00845629" w:rsidRDefault="0038478D" w:rsidP="0038478D">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r w:rsidRPr="00845629">
        <w:rPr>
          <w:i/>
          <w:iCs/>
          <w:sz w:val="24"/>
          <w:szCs w:val="24"/>
          <w:lang w:val="ro-RO"/>
        </w:rPr>
        <w:t xml:space="preserve"> (Funcţie)</w:t>
      </w:r>
    </w:p>
    <w:p w14:paraId="6E7EB320" w14:textId="77777777" w:rsidR="0038478D" w:rsidRPr="00845629" w:rsidRDefault="0038478D" w:rsidP="0038478D">
      <w:pPr>
        <w:spacing w:line="240" w:lineRule="atLeast"/>
        <w:rPr>
          <w:sz w:val="24"/>
          <w:szCs w:val="24"/>
          <w:lang w:val="ro-RO"/>
        </w:rPr>
      </w:pPr>
    </w:p>
    <w:p w14:paraId="0DAAC857" w14:textId="77777777" w:rsidR="0038478D" w:rsidRPr="00845629" w:rsidRDefault="0038478D" w:rsidP="0038478D">
      <w:pPr>
        <w:spacing w:line="240" w:lineRule="atLeast"/>
        <w:jc w:val="right"/>
        <w:rPr>
          <w:sz w:val="24"/>
          <w:szCs w:val="24"/>
          <w:lang w:val="ro-RO"/>
        </w:rPr>
      </w:pPr>
      <w:r w:rsidRPr="00845629">
        <w:rPr>
          <w:sz w:val="24"/>
          <w:szCs w:val="24"/>
          <w:lang w:val="ro-RO"/>
        </w:rPr>
        <w:t>___________________________</w:t>
      </w:r>
    </w:p>
    <w:p w14:paraId="6BD472DE" w14:textId="77777777" w:rsidR="0038478D" w:rsidRPr="00845629" w:rsidRDefault="0038478D" w:rsidP="0038478D">
      <w:pPr>
        <w:spacing w:line="240" w:lineRule="atLeast"/>
        <w:jc w:val="right"/>
        <w:rPr>
          <w:i/>
          <w:iCs/>
          <w:sz w:val="24"/>
          <w:szCs w:val="24"/>
          <w:lang w:val="ro-RO"/>
        </w:rPr>
      </w:pPr>
      <w:r w:rsidRPr="00845629">
        <w:rPr>
          <w:i/>
          <w:iCs/>
          <w:sz w:val="24"/>
          <w:szCs w:val="24"/>
          <w:lang w:val="ro-RO"/>
        </w:rPr>
        <w:t xml:space="preserve"> (Semnătura autorizată şi ştampila)</w:t>
      </w:r>
    </w:p>
    <w:p w14:paraId="10FB6847" w14:textId="77777777" w:rsidR="00924756" w:rsidRPr="00845629" w:rsidRDefault="00924756" w:rsidP="0038478D">
      <w:pPr>
        <w:spacing w:line="240" w:lineRule="atLeast"/>
        <w:jc w:val="right"/>
        <w:rPr>
          <w:i/>
          <w:iCs/>
          <w:sz w:val="24"/>
          <w:szCs w:val="24"/>
          <w:lang w:val="ro-RO"/>
        </w:rPr>
      </w:pPr>
    </w:p>
    <w:p w14:paraId="713E3C08" w14:textId="77777777" w:rsidR="00924756" w:rsidRPr="00845629" w:rsidRDefault="00924756" w:rsidP="0038478D">
      <w:pPr>
        <w:spacing w:line="240" w:lineRule="atLeast"/>
        <w:jc w:val="right"/>
        <w:rPr>
          <w:i/>
          <w:iCs/>
          <w:sz w:val="24"/>
          <w:szCs w:val="24"/>
          <w:lang w:val="ro-RO"/>
        </w:rPr>
      </w:pPr>
    </w:p>
    <w:p w14:paraId="2837467A" w14:textId="77777777" w:rsidR="00924756" w:rsidRPr="00845629" w:rsidRDefault="00924756" w:rsidP="0038478D">
      <w:pPr>
        <w:spacing w:line="240" w:lineRule="atLeast"/>
        <w:jc w:val="right"/>
        <w:rPr>
          <w:i/>
          <w:iCs/>
          <w:sz w:val="24"/>
          <w:szCs w:val="24"/>
          <w:lang w:val="ro-RO"/>
        </w:rPr>
      </w:pPr>
    </w:p>
    <w:p w14:paraId="2CF5EF6F" w14:textId="77777777" w:rsidR="00924756" w:rsidRPr="00845629" w:rsidRDefault="00924756" w:rsidP="0038478D">
      <w:pPr>
        <w:spacing w:line="240" w:lineRule="atLeast"/>
        <w:jc w:val="right"/>
        <w:rPr>
          <w:i/>
          <w:iCs/>
          <w:sz w:val="24"/>
          <w:szCs w:val="24"/>
          <w:lang w:val="ro-RO"/>
        </w:rPr>
      </w:pPr>
    </w:p>
    <w:p w14:paraId="0460D412" w14:textId="77777777" w:rsidR="00924756" w:rsidRPr="00845629" w:rsidRDefault="00924756" w:rsidP="0038478D">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p>
    <w:p w14:paraId="50479081" w14:textId="77777777" w:rsidR="0038478D" w:rsidRPr="00845629" w:rsidRDefault="0038478D" w:rsidP="0038478D">
      <w:pPr>
        <w:pStyle w:val="DefaultText"/>
        <w:tabs>
          <w:tab w:val="right" w:pos="9214"/>
        </w:tabs>
        <w:spacing w:line="360" w:lineRule="auto"/>
        <w:jc w:val="both"/>
        <w:rPr>
          <w:b/>
          <w:bCs/>
          <w:szCs w:val="24"/>
          <w:lang w:val="ro-RO"/>
        </w:rPr>
      </w:pPr>
    </w:p>
    <w:p w14:paraId="647F8764" w14:textId="77777777" w:rsidR="0038478D" w:rsidRPr="00845629" w:rsidRDefault="0038478D" w:rsidP="0038478D">
      <w:pPr>
        <w:pStyle w:val="DefaultText"/>
        <w:tabs>
          <w:tab w:val="right" w:pos="9214"/>
        </w:tabs>
        <w:spacing w:line="360" w:lineRule="auto"/>
        <w:jc w:val="both"/>
        <w:rPr>
          <w:b/>
          <w:bCs/>
          <w:szCs w:val="24"/>
          <w:lang w:val="ro-RO"/>
        </w:rPr>
      </w:pPr>
      <w:r w:rsidRPr="00845629">
        <w:rPr>
          <w:b/>
          <w:bCs/>
          <w:szCs w:val="24"/>
          <w:lang w:val="ro-RO"/>
        </w:rPr>
        <w:t>BANCA</w:t>
      </w:r>
      <w:r w:rsidRPr="00845629">
        <w:rPr>
          <w:b/>
          <w:bCs/>
          <w:szCs w:val="24"/>
          <w:lang w:val="ro-RO"/>
        </w:rPr>
        <w:tab/>
      </w:r>
      <w:r w:rsidRPr="00845629">
        <w:rPr>
          <w:b/>
          <w:bCs/>
          <w:iCs/>
          <w:szCs w:val="24"/>
          <w:lang w:val="ro-RO"/>
        </w:rPr>
        <w:t>FORMULAR 4</w:t>
      </w:r>
    </w:p>
    <w:p w14:paraId="0B7A0210" w14:textId="77777777" w:rsidR="0038478D" w:rsidRPr="00845629" w:rsidRDefault="0038478D" w:rsidP="0038478D">
      <w:pPr>
        <w:pStyle w:val="Textbody"/>
        <w:widowControl/>
        <w:suppressAutoHyphens w:val="0"/>
        <w:rPr>
          <w:noProof w:val="0"/>
          <w:color w:val="000000"/>
          <w:sz w:val="24"/>
          <w:szCs w:val="24"/>
          <w:lang w:val="ro-RO"/>
        </w:rPr>
      </w:pPr>
      <w:r w:rsidRPr="00845629">
        <w:rPr>
          <w:noProof w:val="0"/>
          <w:color w:val="000000"/>
          <w:sz w:val="24"/>
          <w:szCs w:val="24"/>
          <w:lang w:val="ro-RO"/>
        </w:rPr>
        <w:t>......................................</w:t>
      </w:r>
      <w:r w:rsidRPr="00845629">
        <w:rPr>
          <w:noProof w:val="0"/>
          <w:color w:val="000000"/>
          <w:sz w:val="24"/>
          <w:szCs w:val="24"/>
          <w:lang w:val="ro-RO"/>
        </w:rPr>
        <w:tab/>
      </w:r>
      <w:r w:rsidRPr="00845629">
        <w:rPr>
          <w:noProof w:val="0"/>
          <w:color w:val="000000"/>
          <w:sz w:val="24"/>
          <w:szCs w:val="24"/>
          <w:lang w:val="ro-RO"/>
        </w:rPr>
        <w:tab/>
      </w:r>
      <w:r w:rsidRPr="00845629">
        <w:rPr>
          <w:noProof w:val="0"/>
          <w:color w:val="000000"/>
          <w:sz w:val="24"/>
          <w:szCs w:val="24"/>
          <w:lang w:val="ro-RO"/>
        </w:rPr>
        <w:tab/>
      </w:r>
      <w:r w:rsidRPr="00845629">
        <w:rPr>
          <w:noProof w:val="0"/>
          <w:color w:val="000000"/>
          <w:sz w:val="24"/>
          <w:szCs w:val="24"/>
          <w:lang w:val="ro-RO"/>
        </w:rPr>
        <w:tab/>
      </w:r>
    </w:p>
    <w:p w14:paraId="62ADE784" w14:textId="77777777" w:rsidR="0038478D" w:rsidRPr="00845629" w:rsidRDefault="0038478D" w:rsidP="0038478D">
      <w:pPr>
        <w:rPr>
          <w:i/>
          <w:color w:val="000000"/>
          <w:sz w:val="24"/>
          <w:szCs w:val="24"/>
          <w:lang w:val="ro-RO"/>
        </w:rPr>
      </w:pPr>
      <w:r w:rsidRPr="00845629">
        <w:rPr>
          <w:i/>
          <w:color w:val="000000"/>
          <w:sz w:val="24"/>
          <w:szCs w:val="24"/>
          <w:lang w:val="ro-RO"/>
        </w:rPr>
        <w:t>(denumire, sediu, telefon, fax)</w:t>
      </w:r>
    </w:p>
    <w:p w14:paraId="4497ACA3" w14:textId="77777777" w:rsidR="0038478D" w:rsidRPr="00845629" w:rsidRDefault="0038478D" w:rsidP="0038478D">
      <w:pPr>
        <w:rPr>
          <w:color w:val="000000"/>
          <w:sz w:val="24"/>
          <w:szCs w:val="24"/>
          <w:lang w:val="ro-RO"/>
        </w:rPr>
      </w:pPr>
    </w:p>
    <w:p w14:paraId="09C6C275" w14:textId="77777777" w:rsidR="0038478D" w:rsidRPr="00845629" w:rsidRDefault="0038478D" w:rsidP="0038478D">
      <w:pPr>
        <w:rPr>
          <w:color w:val="000000"/>
          <w:sz w:val="24"/>
          <w:szCs w:val="24"/>
          <w:lang w:val="ro-RO"/>
        </w:rPr>
      </w:pPr>
    </w:p>
    <w:p w14:paraId="291EC2CB" w14:textId="77777777" w:rsidR="0038478D" w:rsidRPr="00845629" w:rsidRDefault="0038478D" w:rsidP="0038478D">
      <w:pPr>
        <w:pStyle w:val="Heading8"/>
        <w:jc w:val="center"/>
        <w:rPr>
          <w:noProof w:val="0"/>
          <w:color w:val="000000"/>
          <w:sz w:val="24"/>
          <w:szCs w:val="24"/>
          <w:lang w:val="ro-RO"/>
        </w:rPr>
      </w:pPr>
      <w:r w:rsidRPr="00845629">
        <w:rPr>
          <w:noProof w:val="0"/>
          <w:color w:val="000000"/>
          <w:sz w:val="24"/>
          <w:szCs w:val="24"/>
          <w:lang w:val="ro-RO"/>
        </w:rPr>
        <w:t xml:space="preserve">SCRISOARE DE GARANŢIE BANCARĂ </w:t>
      </w:r>
      <w:r w:rsidRPr="00845629">
        <w:rPr>
          <w:caps/>
          <w:noProof w:val="0"/>
          <w:color w:val="000000"/>
          <w:sz w:val="24"/>
          <w:szCs w:val="24"/>
          <w:lang w:val="ro-RO"/>
        </w:rPr>
        <w:t>Nr</w:t>
      </w:r>
      <w:r w:rsidRPr="00845629">
        <w:rPr>
          <w:noProof w:val="0"/>
          <w:color w:val="000000"/>
          <w:sz w:val="24"/>
          <w:szCs w:val="24"/>
          <w:lang w:val="ro-RO"/>
        </w:rPr>
        <w:t>. ____________</w:t>
      </w:r>
    </w:p>
    <w:p w14:paraId="1C23B9BE" w14:textId="77777777" w:rsidR="0038478D" w:rsidRPr="00845629" w:rsidRDefault="0038478D" w:rsidP="0038478D">
      <w:pPr>
        <w:jc w:val="center"/>
        <w:rPr>
          <w:color w:val="000000"/>
          <w:sz w:val="24"/>
          <w:szCs w:val="24"/>
          <w:lang w:val="ro-RO"/>
        </w:rPr>
      </w:pPr>
      <w:r w:rsidRPr="00845629">
        <w:rPr>
          <w:b/>
          <w:color w:val="000000"/>
          <w:sz w:val="24"/>
          <w:szCs w:val="24"/>
          <w:lang w:val="ro-RO"/>
        </w:rPr>
        <w:t>pentru participarea cu ofertă la procedura de atribuire a contractului de achiziţie</w:t>
      </w:r>
    </w:p>
    <w:p w14:paraId="21997941" w14:textId="77777777" w:rsidR="0038478D" w:rsidRPr="00845629" w:rsidRDefault="0038478D" w:rsidP="0038478D">
      <w:pPr>
        <w:rPr>
          <w:color w:val="000000"/>
          <w:sz w:val="24"/>
          <w:szCs w:val="24"/>
          <w:lang w:val="ro-RO"/>
        </w:rPr>
      </w:pPr>
    </w:p>
    <w:p w14:paraId="17CD742E" w14:textId="77777777" w:rsidR="0038478D" w:rsidRPr="00845629" w:rsidRDefault="0038478D" w:rsidP="0038478D">
      <w:pPr>
        <w:rPr>
          <w:color w:val="000000"/>
          <w:sz w:val="24"/>
          <w:szCs w:val="24"/>
          <w:lang w:val="ro-RO"/>
        </w:rPr>
      </w:pPr>
    </w:p>
    <w:p w14:paraId="3FEEB9B7" w14:textId="77777777" w:rsidR="0038478D" w:rsidRPr="00845629" w:rsidRDefault="0038478D" w:rsidP="0038478D">
      <w:pPr>
        <w:pStyle w:val="BodyText"/>
        <w:ind w:firstLine="709"/>
        <w:rPr>
          <w:b w:val="0"/>
          <w:noProof w:val="0"/>
          <w:color w:val="000000"/>
          <w:sz w:val="24"/>
          <w:szCs w:val="24"/>
          <w:lang w:val="ro-RO"/>
        </w:rPr>
      </w:pPr>
      <w:r w:rsidRPr="00845629">
        <w:rPr>
          <w:b w:val="0"/>
          <w:noProof w:val="0"/>
          <w:color w:val="000000"/>
          <w:sz w:val="24"/>
          <w:szCs w:val="24"/>
          <w:lang w:val="ro-RO"/>
        </w:rPr>
        <w:t>În cazul în care ofertantul ………………………………………………………… a înaintat Bursei Române de Mărfuri oferta sa, datată ……………, în vederea participării la procedura de atribuire a contractului de achiziţie de ……………………………………., vă facem cunoscut că noi ………………………………… garantăm în favoarea Bursei Române de Mărfuri, pentru suma de ……………………………, sumă pe care ne angajăm să o plătim la prima dumneavoastră cerere scrisă şi fără altă procedură, în cazul în care ofertantul se află într-una dintre situaţiile următoare:</w:t>
      </w:r>
    </w:p>
    <w:p w14:paraId="44577361" w14:textId="77777777" w:rsidR="0038478D" w:rsidRPr="00845629" w:rsidRDefault="0038478D" w:rsidP="0038478D">
      <w:pPr>
        <w:pStyle w:val="BodyText"/>
        <w:numPr>
          <w:ilvl w:val="0"/>
          <w:numId w:val="6"/>
        </w:numPr>
        <w:rPr>
          <w:b w:val="0"/>
          <w:noProof w:val="0"/>
          <w:color w:val="000000"/>
          <w:sz w:val="24"/>
          <w:szCs w:val="24"/>
          <w:lang w:val="ro-RO"/>
        </w:rPr>
      </w:pPr>
      <w:r w:rsidRPr="00845629">
        <w:rPr>
          <w:b w:val="0"/>
          <w:noProof w:val="0"/>
          <w:color w:val="000000"/>
          <w:sz w:val="24"/>
          <w:szCs w:val="24"/>
          <w:lang w:val="ro-RO"/>
        </w:rPr>
        <w:t>revocă oferta după data limită de depunere a acesteia, înainte de atribuirea contractului;</w:t>
      </w:r>
    </w:p>
    <w:p w14:paraId="69F2182B" w14:textId="77777777" w:rsidR="0038478D" w:rsidRPr="00845629" w:rsidRDefault="0038478D" w:rsidP="0038478D">
      <w:pPr>
        <w:pStyle w:val="BodyText"/>
        <w:numPr>
          <w:ilvl w:val="0"/>
          <w:numId w:val="6"/>
        </w:numPr>
        <w:rPr>
          <w:b w:val="0"/>
          <w:noProof w:val="0"/>
          <w:color w:val="000000"/>
          <w:sz w:val="24"/>
          <w:szCs w:val="24"/>
          <w:lang w:val="ro-RO"/>
        </w:rPr>
      </w:pPr>
      <w:r w:rsidRPr="00845629">
        <w:rPr>
          <w:b w:val="0"/>
          <w:noProof w:val="0"/>
          <w:color w:val="000000"/>
          <w:sz w:val="24"/>
          <w:szCs w:val="24"/>
          <w:lang w:val="ro-RO"/>
        </w:rPr>
        <w:t>revocă oferta după atribuirea contractului, fiind declarat câştigătorul procedurii sau fiind admis cu statut de rezervă;</w:t>
      </w:r>
    </w:p>
    <w:p w14:paraId="079611DA" w14:textId="77777777" w:rsidR="0038478D" w:rsidRPr="00845629" w:rsidRDefault="0038478D" w:rsidP="0038478D">
      <w:pPr>
        <w:pStyle w:val="BodyText"/>
        <w:numPr>
          <w:ilvl w:val="0"/>
          <w:numId w:val="6"/>
        </w:numPr>
        <w:rPr>
          <w:b w:val="0"/>
          <w:noProof w:val="0"/>
          <w:color w:val="000000"/>
          <w:sz w:val="24"/>
          <w:szCs w:val="24"/>
          <w:lang w:val="ro-RO"/>
        </w:rPr>
      </w:pPr>
      <w:r w:rsidRPr="00845629">
        <w:rPr>
          <w:b w:val="0"/>
          <w:noProof w:val="0"/>
          <w:color w:val="000000"/>
          <w:sz w:val="24"/>
          <w:szCs w:val="24"/>
          <w:lang w:val="ro-RO"/>
        </w:rPr>
        <w:t>fiind declarat câştigătorul procedurii, nu semnează contractul de achiziţie în termenul stabilit;</w:t>
      </w:r>
    </w:p>
    <w:p w14:paraId="23377EB6" w14:textId="77777777" w:rsidR="0038478D" w:rsidRPr="00845629" w:rsidRDefault="0038478D" w:rsidP="0038478D">
      <w:pPr>
        <w:pStyle w:val="BodyText"/>
        <w:numPr>
          <w:ilvl w:val="0"/>
          <w:numId w:val="6"/>
        </w:numPr>
        <w:rPr>
          <w:b w:val="0"/>
          <w:noProof w:val="0"/>
          <w:color w:val="000000"/>
          <w:sz w:val="24"/>
          <w:szCs w:val="24"/>
          <w:lang w:val="ro-RO"/>
        </w:rPr>
      </w:pPr>
      <w:r w:rsidRPr="00845629">
        <w:rPr>
          <w:b w:val="0"/>
          <w:noProof w:val="0"/>
          <w:color w:val="000000"/>
          <w:sz w:val="24"/>
          <w:szCs w:val="24"/>
          <w:lang w:val="ro-RO"/>
        </w:rPr>
        <w:t>fiind declarat câştigătorul procedurii, nu constituie garanţia de bună execuţie a contractului;</w:t>
      </w:r>
    </w:p>
    <w:p w14:paraId="2304CD88" w14:textId="77777777" w:rsidR="0038478D" w:rsidRPr="00845629" w:rsidRDefault="0038478D" w:rsidP="0038478D">
      <w:pPr>
        <w:pStyle w:val="BodyText"/>
        <w:numPr>
          <w:ilvl w:val="0"/>
          <w:numId w:val="6"/>
        </w:numPr>
        <w:rPr>
          <w:b w:val="0"/>
          <w:noProof w:val="0"/>
          <w:color w:val="000000"/>
          <w:sz w:val="24"/>
          <w:szCs w:val="24"/>
          <w:lang w:val="ro-RO"/>
        </w:rPr>
      </w:pPr>
      <w:r w:rsidRPr="00845629">
        <w:rPr>
          <w:b w:val="0"/>
          <w:noProof w:val="0"/>
          <w:color w:val="000000"/>
          <w:sz w:val="24"/>
          <w:szCs w:val="24"/>
          <w:lang w:val="ro-RO"/>
        </w:rPr>
        <w:t>fiind declarat câştigătorul procedurii, nu achită comisionul datorat Bursei Române de Mărfuri, în termenii prevăzuţi în Documentaţia procedurii.</w:t>
      </w:r>
    </w:p>
    <w:p w14:paraId="0A4DA3D7" w14:textId="77777777" w:rsidR="0038478D" w:rsidRPr="00845629" w:rsidRDefault="0038478D" w:rsidP="0038478D">
      <w:pPr>
        <w:pStyle w:val="BodyText"/>
        <w:rPr>
          <w:b w:val="0"/>
          <w:noProof w:val="0"/>
          <w:color w:val="000000"/>
          <w:sz w:val="24"/>
          <w:szCs w:val="24"/>
          <w:lang w:val="ro-RO"/>
        </w:rPr>
      </w:pPr>
      <w:r w:rsidRPr="00845629">
        <w:rPr>
          <w:b w:val="0"/>
          <w:noProof w:val="0"/>
          <w:color w:val="000000"/>
          <w:sz w:val="24"/>
          <w:szCs w:val="24"/>
          <w:lang w:val="ro-RO"/>
        </w:rPr>
        <w:tab/>
      </w:r>
    </w:p>
    <w:p w14:paraId="5F9322E1" w14:textId="77777777" w:rsidR="0038478D" w:rsidRPr="00845629" w:rsidRDefault="0038478D" w:rsidP="0038478D">
      <w:pPr>
        <w:pStyle w:val="BodyText"/>
        <w:ind w:firstLine="360"/>
        <w:rPr>
          <w:b w:val="0"/>
          <w:noProof w:val="0"/>
          <w:color w:val="000000"/>
          <w:sz w:val="24"/>
          <w:szCs w:val="24"/>
          <w:lang w:val="ro-RO"/>
        </w:rPr>
      </w:pPr>
      <w:r w:rsidRPr="00845629">
        <w:rPr>
          <w:b w:val="0"/>
          <w:noProof w:val="0"/>
          <w:color w:val="000000"/>
          <w:sz w:val="24"/>
          <w:szCs w:val="24"/>
          <w:lang w:val="ro-RO"/>
        </w:rPr>
        <w:t>Prezenta garanţie este valabilă până la data de ………………… şi devine nulă în cazul neacceptării ofertei depuse sau dacă contractul a fost încheiat de un alt ofertant.</w:t>
      </w:r>
    </w:p>
    <w:p w14:paraId="2AADFF49" w14:textId="77777777" w:rsidR="0038478D" w:rsidRPr="00845629" w:rsidRDefault="0038478D" w:rsidP="0038478D">
      <w:pPr>
        <w:pStyle w:val="BodyText"/>
        <w:rPr>
          <w:b w:val="0"/>
          <w:noProof w:val="0"/>
          <w:color w:val="000000"/>
          <w:sz w:val="24"/>
          <w:szCs w:val="24"/>
          <w:lang w:val="ro-RO"/>
        </w:rPr>
      </w:pPr>
      <w:r w:rsidRPr="00845629">
        <w:rPr>
          <w:b w:val="0"/>
          <w:noProof w:val="0"/>
          <w:color w:val="000000"/>
          <w:sz w:val="24"/>
          <w:szCs w:val="24"/>
          <w:lang w:val="ro-RO"/>
        </w:rPr>
        <w:tab/>
      </w:r>
    </w:p>
    <w:p w14:paraId="70275C6C" w14:textId="77777777" w:rsidR="0038478D" w:rsidRPr="00845629" w:rsidRDefault="0038478D" w:rsidP="0038478D">
      <w:pPr>
        <w:pStyle w:val="BodyText"/>
        <w:ind w:firstLine="360"/>
        <w:rPr>
          <w:b w:val="0"/>
          <w:noProof w:val="0"/>
          <w:color w:val="000000"/>
          <w:sz w:val="24"/>
          <w:szCs w:val="24"/>
          <w:lang w:val="ro-RO"/>
        </w:rPr>
      </w:pPr>
      <w:r w:rsidRPr="00845629">
        <w:rPr>
          <w:b w:val="0"/>
          <w:noProof w:val="0"/>
          <w:color w:val="000000"/>
          <w:sz w:val="24"/>
          <w:szCs w:val="24"/>
          <w:lang w:val="ro-RO"/>
        </w:rPr>
        <w:t>Valabilitatea garanţiei poate fi extinsă, în cazul în care este necesar, la solicitarea Bursei Române de Mărfuri, cu acordul prealabil al ofertantului.</w:t>
      </w:r>
    </w:p>
    <w:p w14:paraId="31119153" w14:textId="77777777" w:rsidR="0038478D" w:rsidRPr="00845629" w:rsidRDefault="0038478D" w:rsidP="0038478D">
      <w:pPr>
        <w:pStyle w:val="BodyText"/>
        <w:rPr>
          <w:b w:val="0"/>
          <w:noProof w:val="0"/>
          <w:color w:val="000000"/>
          <w:sz w:val="24"/>
          <w:szCs w:val="24"/>
          <w:lang w:val="ro-RO"/>
        </w:rPr>
      </w:pPr>
      <w:r w:rsidRPr="00845629">
        <w:rPr>
          <w:b w:val="0"/>
          <w:noProof w:val="0"/>
          <w:color w:val="000000"/>
          <w:sz w:val="24"/>
          <w:szCs w:val="24"/>
          <w:lang w:val="ro-RO"/>
        </w:rPr>
        <w:tab/>
      </w:r>
    </w:p>
    <w:p w14:paraId="0A00DAD2" w14:textId="77777777" w:rsidR="0038478D" w:rsidRPr="00845629" w:rsidRDefault="0038478D" w:rsidP="0038478D">
      <w:pPr>
        <w:pStyle w:val="BodyText"/>
        <w:ind w:firstLine="360"/>
        <w:rPr>
          <w:b w:val="0"/>
          <w:noProof w:val="0"/>
          <w:color w:val="000000"/>
          <w:sz w:val="24"/>
          <w:szCs w:val="24"/>
          <w:lang w:val="ro-RO"/>
        </w:rPr>
      </w:pPr>
      <w:r w:rsidRPr="00845629">
        <w:rPr>
          <w:b w:val="0"/>
          <w:noProof w:val="0"/>
          <w:color w:val="000000"/>
          <w:sz w:val="24"/>
          <w:szCs w:val="24"/>
          <w:lang w:val="ro-RO"/>
        </w:rPr>
        <w:t>Dacă până la expirarea termenului de valabilitate al scrisorii de garanţie, nu s-a primit la ghişeele băncii, din partea Bursei Române de Mărfuri, nici o cerere scrisă de executare, în strictă conformitate cu termenii şi condiţiile specificate mai sus, această scrisoare de garanţie bancară devine, în mod automat, nulă şi neavenită, indiferent dacă este sau nu restituită.</w:t>
      </w:r>
    </w:p>
    <w:p w14:paraId="5DD77092" w14:textId="77777777" w:rsidR="0038478D" w:rsidRPr="00845629" w:rsidRDefault="0038478D" w:rsidP="0038478D">
      <w:pPr>
        <w:jc w:val="center"/>
        <w:rPr>
          <w:color w:val="000000"/>
          <w:sz w:val="24"/>
          <w:szCs w:val="24"/>
          <w:lang w:val="ro-RO"/>
        </w:rPr>
      </w:pPr>
    </w:p>
    <w:p w14:paraId="2D06796A" w14:textId="77777777" w:rsidR="0038478D" w:rsidRPr="00845629" w:rsidRDefault="0038478D" w:rsidP="0038478D">
      <w:pPr>
        <w:jc w:val="center"/>
        <w:rPr>
          <w:color w:val="000000"/>
          <w:sz w:val="24"/>
          <w:szCs w:val="24"/>
          <w:lang w:val="ro-RO"/>
        </w:rPr>
      </w:pPr>
    </w:p>
    <w:p w14:paraId="6C6CB252" w14:textId="77777777" w:rsidR="0038478D" w:rsidRPr="00845629" w:rsidRDefault="0038478D" w:rsidP="0038478D">
      <w:pPr>
        <w:jc w:val="center"/>
        <w:rPr>
          <w:color w:val="000000"/>
          <w:sz w:val="24"/>
          <w:szCs w:val="24"/>
          <w:lang w:val="ro-RO"/>
        </w:rPr>
      </w:pPr>
    </w:p>
    <w:p w14:paraId="2101D353" w14:textId="77777777" w:rsidR="0038478D" w:rsidRPr="00845629" w:rsidRDefault="0038478D" w:rsidP="0038478D">
      <w:pPr>
        <w:jc w:val="center"/>
        <w:rPr>
          <w:color w:val="000000"/>
          <w:sz w:val="24"/>
          <w:szCs w:val="24"/>
          <w:lang w:val="ro-RO"/>
        </w:rPr>
      </w:pPr>
      <w:r w:rsidRPr="00845629">
        <w:rPr>
          <w:color w:val="000000"/>
          <w:sz w:val="24"/>
          <w:szCs w:val="24"/>
          <w:lang w:val="ro-RO"/>
        </w:rPr>
        <w:t>__________________________</w:t>
      </w:r>
    </w:p>
    <w:p w14:paraId="5E14E168" w14:textId="77777777" w:rsidR="0038478D" w:rsidRPr="00845629" w:rsidRDefault="0038478D" w:rsidP="0038478D">
      <w:pPr>
        <w:jc w:val="center"/>
        <w:rPr>
          <w:i/>
          <w:iCs/>
          <w:color w:val="000000"/>
          <w:sz w:val="24"/>
          <w:szCs w:val="24"/>
          <w:lang w:val="ro-RO"/>
        </w:rPr>
      </w:pPr>
      <w:r w:rsidRPr="00845629">
        <w:rPr>
          <w:i/>
          <w:iCs/>
          <w:color w:val="000000"/>
          <w:sz w:val="24"/>
          <w:szCs w:val="24"/>
          <w:lang w:val="ro-RO"/>
        </w:rPr>
        <w:t>(denumirea băncii)</w:t>
      </w:r>
    </w:p>
    <w:p w14:paraId="62182CD8" w14:textId="77777777" w:rsidR="0038478D" w:rsidRPr="00845629" w:rsidRDefault="0038478D" w:rsidP="0038478D">
      <w:pPr>
        <w:jc w:val="center"/>
        <w:rPr>
          <w:color w:val="000000"/>
          <w:sz w:val="24"/>
          <w:szCs w:val="24"/>
          <w:lang w:val="ro-RO"/>
        </w:rPr>
      </w:pPr>
      <w:r w:rsidRPr="00845629">
        <w:rPr>
          <w:color w:val="000000"/>
          <w:sz w:val="24"/>
          <w:szCs w:val="24"/>
          <w:lang w:val="ro-RO"/>
        </w:rPr>
        <w:t>Director,</w:t>
      </w:r>
    </w:p>
    <w:p w14:paraId="547D410B" w14:textId="77777777" w:rsidR="0038478D" w:rsidRPr="00845629" w:rsidRDefault="0038478D" w:rsidP="0038478D">
      <w:pPr>
        <w:rPr>
          <w:sz w:val="24"/>
          <w:szCs w:val="24"/>
          <w:lang w:val="ro-RO"/>
        </w:rPr>
      </w:pPr>
    </w:p>
    <w:p w14:paraId="64353662" w14:textId="77777777" w:rsidR="0038478D" w:rsidRPr="00845629" w:rsidRDefault="0038478D" w:rsidP="0038478D">
      <w:pPr>
        <w:rPr>
          <w:sz w:val="24"/>
          <w:szCs w:val="24"/>
          <w:lang w:val="ro-RO"/>
        </w:rPr>
      </w:pPr>
    </w:p>
    <w:p w14:paraId="68744350" w14:textId="77777777" w:rsidR="0038478D" w:rsidRPr="00845629" w:rsidRDefault="0038478D" w:rsidP="0038478D">
      <w:pPr>
        <w:rPr>
          <w:sz w:val="24"/>
          <w:szCs w:val="24"/>
          <w:lang w:val="ro-RO"/>
        </w:rPr>
      </w:pPr>
    </w:p>
    <w:p w14:paraId="4F473B9D" w14:textId="77777777" w:rsidR="0038478D" w:rsidRPr="00845629" w:rsidRDefault="0038478D" w:rsidP="0038478D">
      <w:pPr>
        <w:rPr>
          <w:sz w:val="24"/>
          <w:szCs w:val="24"/>
          <w:lang w:val="ro-RO"/>
        </w:rPr>
      </w:pPr>
    </w:p>
    <w:p w14:paraId="53CC50AC" w14:textId="77777777" w:rsidR="00924756" w:rsidRPr="00845629" w:rsidRDefault="00924756" w:rsidP="0038478D">
      <w:pPr>
        <w:jc w:val="right"/>
        <w:rPr>
          <w:b/>
          <w:sz w:val="24"/>
          <w:szCs w:val="24"/>
          <w:lang w:val="ro-RO"/>
        </w:rPr>
      </w:pPr>
    </w:p>
    <w:p w14:paraId="08675A4A" w14:textId="77777777" w:rsidR="00924756" w:rsidRPr="00845629" w:rsidRDefault="00924756" w:rsidP="0038478D">
      <w:pPr>
        <w:jc w:val="right"/>
        <w:rPr>
          <w:b/>
          <w:sz w:val="24"/>
          <w:szCs w:val="24"/>
          <w:lang w:val="ro-RO"/>
        </w:rPr>
      </w:pPr>
    </w:p>
    <w:p w14:paraId="09D68A21" w14:textId="77777777" w:rsidR="00924756" w:rsidRPr="00845629" w:rsidRDefault="00924756" w:rsidP="0038478D">
      <w:pPr>
        <w:jc w:val="right"/>
        <w:rPr>
          <w:b/>
          <w:sz w:val="24"/>
          <w:szCs w:val="24"/>
          <w:lang w:val="ro-RO"/>
        </w:rPr>
      </w:pPr>
    </w:p>
    <w:p w14:paraId="21F2768F" w14:textId="77777777" w:rsidR="00924756" w:rsidRPr="00845629" w:rsidRDefault="00924756" w:rsidP="0038478D">
      <w:pPr>
        <w:jc w:val="right"/>
        <w:rPr>
          <w:b/>
          <w:sz w:val="24"/>
          <w:szCs w:val="24"/>
          <w:lang w:val="ro-RO"/>
        </w:rPr>
      </w:pPr>
    </w:p>
    <w:p w14:paraId="7FF105CC" w14:textId="77777777" w:rsidR="00501D86" w:rsidRPr="00845629" w:rsidRDefault="00501D86" w:rsidP="00501D86">
      <w:pPr>
        <w:rPr>
          <w:rFonts w:eastAsia="Arial Unicode MS"/>
          <w:sz w:val="24"/>
          <w:szCs w:val="24"/>
          <w:lang w:val="ro-RO"/>
        </w:rPr>
      </w:pPr>
    </w:p>
    <w:p w14:paraId="5C7861D0" w14:textId="77777777" w:rsidR="00501D86" w:rsidRPr="00845629" w:rsidRDefault="00501D86" w:rsidP="00501D86">
      <w:pPr>
        <w:rPr>
          <w:rFonts w:eastAsia="Arial Unicode MS"/>
          <w:sz w:val="24"/>
          <w:szCs w:val="24"/>
          <w:lang w:val="ro-RO"/>
        </w:rPr>
      </w:pPr>
    </w:p>
    <w:p w14:paraId="114D4866" w14:textId="77777777" w:rsidR="00501D86" w:rsidRPr="00845629" w:rsidRDefault="00501D86" w:rsidP="00501D86">
      <w:pPr>
        <w:rPr>
          <w:rFonts w:eastAsia="Arial Unicode MS"/>
          <w:sz w:val="24"/>
          <w:szCs w:val="24"/>
          <w:lang w:val="ro-RO"/>
        </w:rPr>
      </w:pPr>
    </w:p>
    <w:p w14:paraId="5CDF30BE" w14:textId="77777777" w:rsidR="00501D86" w:rsidRPr="00845629" w:rsidRDefault="00501D86" w:rsidP="00501D86">
      <w:pPr>
        <w:rPr>
          <w:rFonts w:eastAsia="Arial Unicode MS"/>
          <w:sz w:val="24"/>
          <w:szCs w:val="24"/>
          <w:lang w:val="ro-RO"/>
        </w:rPr>
      </w:pPr>
    </w:p>
    <w:p w14:paraId="795DD1FF" w14:textId="77777777" w:rsidR="00501D86" w:rsidRPr="00845629" w:rsidRDefault="00501D86" w:rsidP="00501D86">
      <w:pPr>
        <w:rPr>
          <w:rFonts w:eastAsia="Arial Unicode MS"/>
          <w:sz w:val="24"/>
          <w:szCs w:val="24"/>
          <w:lang w:val="ro-RO"/>
        </w:rPr>
      </w:pPr>
    </w:p>
    <w:p w14:paraId="1F4E0FD6" w14:textId="77777777" w:rsidR="00501D86" w:rsidRPr="00845629" w:rsidRDefault="00501D86" w:rsidP="00501D86">
      <w:pPr>
        <w:rPr>
          <w:rFonts w:eastAsia="Arial Unicode MS"/>
          <w:sz w:val="24"/>
          <w:szCs w:val="24"/>
          <w:lang w:val="ro-RO"/>
        </w:rPr>
      </w:pPr>
    </w:p>
    <w:p w14:paraId="10C2434F" w14:textId="77777777" w:rsidR="00501D86" w:rsidRPr="00845629" w:rsidRDefault="00501D86" w:rsidP="00501D86">
      <w:pPr>
        <w:pStyle w:val="Heading1"/>
        <w:spacing w:line="240" w:lineRule="auto"/>
        <w:jc w:val="center"/>
        <w:rPr>
          <w:b/>
          <w:i/>
          <w:iCs/>
          <w:sz w:val="24"/>
          <w:szCs w:val="24"/>
        </w:rPr>
      </w:pPr>
      <w:r w:rsidRPr="00845629">
        <w:rPr>
          <w:b/>
          <w:i/>
          <w:iCs/>
          <w:sz w:val="24"/>
          <w:szCs w:val="24"/>
        </w:rPr>
        <w:t>DOCUMENTE DE CALIFICARE</w:t>
      </w:r>
    </w:p>
    <w:p w14:paraId="079CFAE1" w14:textId="77777777" w:rsidR="00501D86" w:rsidRPr="00845629" w:rsidRDefault="00501D86" w:rsidP="00501D86">
      <w:pPr>
        <w:pStyle w:val="DefaultText1"/>
        <w:jc w:val="right"/>
        <w:rPr>
          <w:b/>
          <w:bCs/>
          <w:i/>
          <w:iCs/>
          <w:szCs w:val="24"/>
          <w:lang w:val="ro-RO"/>
        </w:rPr>
      </w:pPr>
      <w:r w:rsidRPr="00845629">
        <w:rPr>
          <w:b/>
          <w:bCs/>
          <w:i/>
          <w:iCs/>
          <w:szCs w:val="24"/>
          <w:lang w:val="ro-RO"/>
        </w:rPr>
        <w:br w:type="page"/>
        <w:t>FORMULAR  B1</w:t>
      </w:r>
    </w:p>
    <w:p w14:paraId="2C5140AA" w14:textId="77777777" w:rsidR="00501D86" w:rsidRPr="00845629" w:rsidRDefault="00501D86" w:rsidP="00501D86">
      <w:pPr>
        <w:pStyle w:val="Textbody"/>
        <w:widowControl/>
        <w:suppressAutoHyphens w:val="0"/>
        <w:rPr>
          <w:b/>
          <w:bCs/>
          <w:noProof w:val="0"/>
          <w:sz w:val="24"/>
          <w:szCs w:val="24"/>
          <w:lang w:val="ro-RO"/>
        </w:rPr>
      </w:pPr>
      <w:r w:rsidRPr="00845629">
        <w:rPr>
          <w:b/>
          <w:bCs/>
          <w:noProof w:val="0"/>
          <w:sz w:val="24"/>
          <w:szCs w:val="24"/>
          <w:lang w:val="ro-RO"/>
        </w:rPr>
        <w:t>OFERTANT</w:t>
      </w:r>
    </w:p>
    <w:p w14:paraId="442A72B4" w14:textId="77777777" w:rsidR="00501D86" w:rsidRPr="00845629" w:rsidRDefault="00501D86" w:rsidP="00501D86">
      <w:pPr>
        <w:rPr>
          <w:sz w:val="24"/>
          <w:szCs w:val="24"/>
          <w:lang w:val="ro-RO"/>
        </w:rPr>
      </w:pPr>
      <w:r w:rsidRPr="00845629">
        <w:rPr>
          <w:sz w:val="24"/>
          <w:szCs w:val="24"/>
          <w:lang w:val="ro-RO"/>
        </w:rPr>
        <w:t>……………………………</w:t>
      </w:r>
    </w:p>
    <w:p w14:paraId="2B7F3F08" w14:textId="77777777" w:rsidR="00501D86" w:rsidRPr="00845629" w:rsidRDefault="00501D86" w:rsidP="00501D86">
      <w:pPr>
        <w:pStyle w:val="DefaultText1"/>
        <w:spacing w:before="120"/>
        <w:jc w:val="both"/>
        <w:rPr>
          <w:i/>
          <w:szCs w:val="24"/>
          <w:lang w:val="ro-RO"/>
        </w:rPr>
      </w:pPr>
      <w:r w:rsidRPr="00845629">
        <w:rPr>
          <w:i/>
          <w:szCs w:val="24"/>
          <w:lang w:val="ro-RO"/>
        </w:rPr>
        <w:t>(denumire)</w:t>
      </w:r>
    </w:p>
    <w:p w14:paraId="4BA1CF00" w14:textId="77777777" w:rsidR="00501D86" w:rsidRPr="00845629" w:rsidRDefault="00501D86" w:rsidP="00501D86">
      <w:pPr>
        <w:pStyle w:val="DefaultText1"/>
        <w:jc w:val="center"/>
        <w:rPr>
          <w:b/>
          <w:szCs w:val="24"/>
          <w:lang w:val="ro-RO"/>
        </w:rPr>
      </w:pPr>
      <w:r w:rsidRPr="00845629">
        <w:rPr>
          <w:b/>
          <w:szCs w:val="24"/>
          <w:lang w:val="ro-RO"/>
        </w:rPr>
        <w:t xml:space="preserve">DECLARAŢIE PRIVIND SITUAŢIA </w:t>
      </w:r>
    </w:p>
    <w:p w14:paraId="198F1C94" w14:textId="77777777" w:rsidR="00501D86" w:rsidRPr="00845629" w:rsidRDefault="00501D86" w:rsidP="00501D86">
      <w:pPr>
        <w:pStyle w:val="DefaultText1"/>
        <w:jc w:val="center"/>
        <w:rPr>
          <w:b/>
          <w:szCs w:val="24"/>
          <w:lang w:val="ro-RO"/>
        </w:rPr>
      </w:pPr>
      <w:r w:rsidRPr="00845629">
        <w:rPr>
          <w:b/>
          <w:szCs w:val="24"/>
          <w:lang w:val="ro-RO"/>
        </w:rPr>
        <w:t>PERSONALĂ A OFERTANTULUI</w:t>
      </w:r>
    </w:p>
    <w:p w14:paraId="22480A9F" w14:textId="77777777" w:rsidR="00501D86" w:rsidRPr="00845629" w:rsidRDefault="00501D86" w:rsidP="00501D86">
      <w:pPr>
        <w:pStyle w:val="DefaultText1"/>
        <w:jc w:val="center"/>
        <w:rPr>
          <w:b/>
          <w:szCs w:val="24"/>
          <w:lang w:val="ro-RO"/>
        </w:rPr>
      </w:pPr>
    </w:p>
    <w:p w14:paraId="40CC39B9" w14:textId="77777777" w:rsidR="00501D86" w:rsidRPr="00845629" w:rsidRDefault="00501D86" w:rsidP="00501D86">
      <w:pPr>
        <w:pStyle w:val="DefaultText1"/>
        <w:spacing w:before="120"/>
        <w:jc w:val="both"/>
        <w:rPr>
          <w:szCs w:val="24"/>
          <w:lang w:val="ro-RO"/>
        </w:rPr>
      </w:pPr>
      <w:r w:rsidRPr="00845629">
        <w:rPr>
          <w:szCs w:val="24"/>
          <w:lang w:val="ro-RO"/>
        </w:rPr>
        <w:tab/>
        <w:t xml:space="preserve">1. Subsemnatul ………………………………………, reprezentant împuternicit al .…………………………………………………………………………………………… </w:t>
      </w:r>
      <w:r w:rsidRPr="00845629">
        <w:rPr>
          <w:i/>
          <w:szCs w:val="24"/>
          <w:lang w:val="ro-RO"/>
        </w:rPr>
        <w:t>(denumirea şi sediul ofertantului</w:t>
      </w:r>
      <w:r w:rsidRPr="00845629">
        <w:rPr>
          <w:szCs w:val="24"/>
          <w:lang w:val="ro-RO"/>
        </w:rPr>
        <w:t xml:space="preserve">) </w:t>
      </w:r>
      <w:r w:rsidRPr="00845629">
        <w:rPr>
          <w:b/>
          <w:szCs w:val="24"/>
          <w:lang w:val="ro-RO"/>
        </w:rPr>
        <w:t>declar pe propria răspundere, sub sancţiunile aplicate faptei de fals în acte publice</w:t>
      </w:r>
      <w:r w:rsidRPr="00845629">
        <w:rPr>
          <w:szCs w:val="24"/>
          <w:lang w:val="ro-RO"/>
        </w:rPr>
        <w:t>, că:</w:t>
      </w:r>
    </w:p>
    <w:p w14:paraId="75CF3E61" w14:textId="77777777" w:rsidR="00501D86" w:rsidRPr="00845629" w:rsidRDefault="00501D86" w:rsidP="00501D86">
      <w:pPr>
        <w:ind w:firstLine="720"/>
        <w:jc w:val="both"/>
        <w:rPr>
          <w:noProof/>
          <w:sz w:val="24"/>
          <w:szCs w:val="24"/>
          <w:lang w:val="ro-RO"/>
        </w:rPr>
      </w:pPr>
      <w:r w:rsidRPr="00845629">
        <w:rPr>
          <w:noProof/>
          <w:sz w:val="24"/>
          <w:szCs w:val="24"/>
          <w:lang w:val="ro-RO"/>
        </w:rPr>
        <w:t>(I) nu sunt în situaţia de a fi fost condamnat în ultimii 5 ani printr-o hotarâre judecătorească definitivă pentru:</w:t>
      </w:r>
    </w:p>
    <w:p w14:paraId="2A98F6B7" w14:textId="77777777" w:rsidR="00501D86" w:rsidRPr="00845629" w:rsidRDefault="00501D86" w:rsidP="00501D86">
      <w:pPr>
        <w:jc w:val="both"/>
        <w:rPr>
          <w:sz w:val="24"/>
          <w:szCs w:val="24"/>
          <w:lang w:val="ro-RO"/>
        </w:rPr>
      </w:pPr>
      <w:r w:rsidRPr="00845629">
        <w:rPr>
          <w:noProof/>
          <w:sz w:val="24"/>
          <w:szCs w:val="24"/>
          <w:lang w:val="ro-RO"/>
        </w:rPr>
        <w:tab/>
      </w:r>
      <w:r w:rsidRPr="00845629">
        <w:rPr>
          <w:noProof/>
          <w:sz w:val="24"/>
          <w:szCs w:val="24"/>
          <w:lang w:val="ro-RO"/>
        </w:rPr>
        <w:tab/>
        <w:t>a</w:t>
      </w:r>
      <w:r w:rsidRPr="00845629">
        <w:rPr>
          <w:sz w:val="24"/>
          <w:szCs w:val="24"/>
          <w:lang w:val="ro-RO"/>
        </w:rPr>
        <w:t>) participare la activităţi ale unei organizaţii criminale,</w:t>
      </w:r>
    </w:p>
    <w:p w14:paraId="493D9E7A" w14:textId="77777777" w:rsidR="00501D86" w:rsidRPr="00845629" w:rsidRDefault="00501D86" w:rsidP="00501D86">
      <w:pPr>
        <w:jc w:val="both"/>
        <w:rPr>
          <w:sz w:val="24"/>
          <w:szCs w:val="24"/>
          <w:lang w:val="ro-RO"/>
        </w:rPr>
      </w:pPr>
      <w:r w:rsidRPr="00845629">
        <w:rPr>
          <w:sz w:val="24"/>
          <w:szCs w:val="24"/>
          <w:lang w:val="ro-RO"/>
        </w:rPr>
        <w:tab/>
      </w:r>
      <w:r w:rsidRPr="00845629">
        <w:rPr>
          <w:sz w:val="24"/>
          <w:szCs w:val="24"/>
          <w:lang w:val="ro-RO"/>
        </w:rPr>
        <w:tab/>
        <w:t xml:space="preserve">b) corupţie, </w:t>
      </w:r>
    </w:p>
    <w:p w14:paraId="5BF5798C" w14:textId="77777777" w:rsidR="00501D86" w:rsidRPr="00845629" w:rsidRDefault="00501D86" w:rsidP="00501D86">
      <w:pPr>
        <w:jc w:val="both"/>
        <w:rPr>
          <w:sz w:val="24"/>
          <w:szCs w:val="24"/>
          <w:lang w:val="ro-RO"/>
        </w:rPr>
      </w:pPr>
      <w:r w:rsidRPr="00845629">
        <w:rPr>
          <w:sz w:val="24"/>
          <w:szCs w:val="24"/>
          <w:lang w:val="ro-RO"/>
        </w:rPr>
        <w:tab/>
      </w:r>
      <w:r w:rsidRPr="00845629">
        <w:rPr>
          <w:sz w:val="24"/>
          <w:szCs w:val="24"/>
          <w:lang w:val="ro-RO"/>
        </w:rPr>
        <w:tab/>
        <w:t xml:space="preserve">c) fraudă </w:t>
      </w:r>
    </w:p>
    <w:p w14:paraId="7344D7C8" w14:textId="77777777" w:rsidR="00501D86" w:rsidRPr="00845629" w:rsidRDefault="00501D86" w:rsidP="00501D86">
      <w:pPr>
        <w:jc w:val="both"/>
        <w:rPr>
          <w:sz w:val="24"/>
          <w:szCs w:val="24"/>
          <w:lang w:val="ro-RO"/>
        </w:rPr>
      </w:pPr>
      <w:r w:rsidRPr="00845629">
        <w:rPr>
          <w:sz w:val="24"/>
          <w:szCs w:val="24"/>
          <w:lang w:val="ro-RO"/>
        </w:rPr>
        <w:tab/>
      </w:r>
      <w:r w:rsidRPr="00845629">
        <w:rPr>
          <w:sz w:val="24"/>
          <w:szCs w:val="24"/>
          <w:lang w:val="ro-RO"/>
        </w:rPr>
        <w:tab/>
        <w:t>d) spălare de bani.</w:t>
      </w:r>
    </w:p>
    <w:p w14:paraId="33171163" w14:textId="77777777" w:rsidR="00501D86" w:rsidRPr="00845629" w:rsidRDefault="00501D86" w:rsidP="00501D86">
      <w:pPr>
        <w:pStyle w:val="DefaultText1"/>
        <w:ind w:firstLine="720"/>
        <w:jc w:val="both"/>
        <w:rPr>
          <w:szCs w:val="24"/>
          <w:lang w:val="ro-RO"/>
        </w:rPr>
      </w:pPr>
      <w:r w:rsidRPr="00845629">
        <w:rPr>
          <w:szCs w:val="24"/>
          <w:lang w:val="ro-RO"/>
        </w:rPr>
        <w:t>(II) că societatea nu se află în nici una dintre situaţiile:</w:t>
      </w:r>
    </w:p>
    <w:p w14:paraId="1702D504" w14:textId="77777777" w:rsidR="00501D86" w:rsidRPr="00845629" w:rsidRDefault="00501D86" w:rsidP="00501D86">
      <w:pPr>
        <w:jc w:val="both"/>
        <w:rPr>
          <w:noProof/>
          <w:sz w:val="24"/>
          <w:szCs w:val="24"/>
          <w:lang w:val="ro-RO"/>
        </w:rPr>
      </w:pPr>
      <w:r w:rsidRPr="00845629">
        <w:rPr>
          <w:noProof/>
          <w:sz w:val="24"/>
          <w:szCs w:val="24"/>
          <w:lang w:val="ro-RO"/>
        </w:rPr>
        <w:t>a) nu este în stare de</w:t>
      </w:r>
      <w:r w:rsidR="0038478D" w:rsidRPr="00845629">
        <w:rPr>
          <w:noProof/>
          <w:sz w:val="24"/>
          <w:szCs w:val="24"/>
          <w:lang w:val="ro-RO"/>
        </w:rPr>
        <w:t xml:space="preserve"> insolventa,</w:t>
      </w:r>
      <w:r w:rsidRPr="00845629">
        <w:rPr>
          <w:noProof/>
          <w:sz w:val="24"/>
          <w:szCs w:val="24"/>
          <w:lang w:val="ro-RO"/>
        </w:rPr>
        <w:t xml:space="preserve"> faliment ori lichidare, afacerile nu îi sunt administrate de un administrator judiciar</w:t>
      </w:r>
    </w:p>
    <w:p w14:paraId="62B2A9F5" w14:textId="77777777" w:rsidR="00501D86" w:rsidRPr="00845629" w:rsidRDefault="00501D86" w:rsidP="00501D86">
      <w:pPr>
        <w:jc w:val="both"/>
        <w:rPr>
          <w:noProof/>
          <w:sz w:val="24"/>
          <w:szCs w:val="24"/>
          <w:lang w:val="ro-RO"/>
        </w:rPr>
      </w:pPr>
      <w:r w:rsidRPr="00845629">
        <w:rPr>
          <w:noProof/>
          <w:sz w:val="24"/>
          <w:szCs w:val="24"/>
          <w:lang w:val="ro-RO"/>
        </w:rPr>
        <w:t>b) activitaţile sale comerciale nu sunt suspendate ori nu este într-o situaţie similară cu cele menţionate anterior, reglementată de lege;</w:t>
      </w:r>
    </w:p>
    <w:p w14:paraId="7B2EFBFC" w14:textId="77777777" w:rsidR="00501D86" w:rsidRPr="00845629" w:rsidRDefault="00501D86" w:rsidP="00501D86">
      <w:pPr>
        <w:jc w:val="both"/>
        <w:rPr>
          <w:noProof/>
          <w:sz w:val="24"/>
          <w:szCs w:val="24"/>
          <w:lang w:val="ro-RO"/>
        </w:rPr>
      </w:pPr>
      <w:r w:rsidRPr="00845629">
        <w:rPr>
          <w:noProof/>
          <w:sz w:val="24"/>
          <w:szCs w:val="24"/>
          <w:lang w:val="ro-RO"/>
        </w:rPr>
        <w:t>c) nu face obiectul unei proceduri legale pentru declararea sa în una dintre situaţiile de mai sus;</w:t>
      </w:r>
    </w:p>
    <w:p w14:paraId="5485E689" w14:textId="77777777" w:rsidR="00D36DD7" w:rsidRPr="00845629" w:rsidRDefault="00D36DD7" w:rsidP="00501D86">
      <w:pPr>
        <w:jc w:val="both"/>
        <w:rPr>
          <w:noProof/>
          <w:sz w:val="24"/>
          <w:szCs w:val="24"/>
          <w:lang w:val="ro-RO"/>
        </w:rPr>
      </w:pPr>
      <w:r w:rsidRPr="00845629">
        <w:rPr>
          <w:noProof/>
          <w:sz w:val="24"/>
          <w:szCs w:val="24"/>
          <w:lang w:val="ro-RO"/>
        </w:rPr>
        <w:t>d) în ultimii 2 ani</w:t>
      </w:r>
      <w:r w:rsidR="0038478D" w:rsidRPr="00845629">
        <w:rPr>
          <w:noProof/>
          <w:sz w:val="24"/>
          <w:szCs w:val="24"/>
          <w:lang w:val="ro-RO"/>
        </w:rPr>
        <w:t xml:space="preserve"> nu</w:t>
      </w:r>
      <w:r w:rsidRPr="00845629">
        <w:rPr>
          <w:noProof/>
          <w:sz w:val="24"/>
          <w:szCs w:val="24"/>
          <w:lang w:val="ro-RO"/>
        </w:rPr>
        <w:t xml:space="preserve"> şi-a îndeplinit obligaţiile contractuale în conformitate cu prevederile legale şi a produs prejudicii beneficiarilor</w:t>
      </w:r>
      <w:r w:rsidR="0038478D" w:rsidRPr="00845629">
        <w:rPr>
          <w:noProof/>
          <w:sz w:val="24"/>
          <w:szCs w:val="24"/>
          <w:lang w:val="ro-RO"/>
        </w:rPr>
        <w:t>.</w:t>
      </w:r>
    </w:p>
    <w:p w14:paraId="2FE9F681" w14:textId="77777777" w:rsidR="00501D86" w:rsidRPr="00845629" w:rsidRDefault="00D36DD7" w:rsidP="00501D86">
      <w:pPr>
        <w:jc w:val="both"/>
        <w:rPr>
          <w:noProof/>
          <w:sz w:val="24"/>
          <w:szCs w:val="24"/>
          <w:lang w:val="ro-RO"/>
        </w:rPr>
      </w:pPr>
      <w:r w:rsidRPr="00845629">
        <w:rPr>
          <w:noProof/>
          <w:sz w:val="24"/>
          <w:szCs w:val="24"/>
          <w:lang w:val="ro-RO"/>
        </w:rPr>
        <w:t>e</w:t>
      </w:r>
      <w:r w:rsidR="00501D86" w:rsidRPr="00845629">
        <w:rPr>
          <w:noProof/>
          <w:sz w:val="24"/>
          <w:szCs w:val="24"/>
          <w:lang w:val="ro-RO"/>
        </w:rPr>
        <w:t>) nu am fost condamnat, în ultimii 3 ani, prin hotărârea definitivă pentru o faptă care a adus atingere eticii profesionale sau pentru comiterea unei greşeli în materie profesională;</w:t>
      </w:r>
    </w:p>
    <w:p w14:paraId="3DA27972" w14:textId="77777777" w:rsidR="00501D86" w:rsidRPr="00845629" w:rsidRDefault="00D36DD7" w:rsidP="00501D86">
      <w:pPr>
        <w:jc w:val="both"/>
        <w:rPr>
          <w:noProof/>
          <w:sz w:val="24"/>
          <w:szCs w:val="24"/>
          <w:lang w:val="ro-RO"/>
        </w:rPr>
      </w:pPr>
      <w:r w:rsidRPr="00845629">
        <w:rPr>
          <w:noProof/>
          <w:sz w:val="24"/>
          <w:szCs w:val="24"/>
          <w:lang w:val="ro-RO"/>
        </w:rPr>
        <w:t>f</w:t>
      </w:r>
      <w:r w:rsidR="00501D86" w:rsidRPr="00845629">
        <w:rPr>
          <w:noProof/>
          <w:sz w:val="24"/>
          <w:szCs w:val="24"/>
          <w:lang w:val="ro-RO"/>
        </w:rPr>
        <w:t>) nu prezintă informaţii false sau nu prezintă informaţiile solicitate de către achizitor.</w:t>
      </w:r>
    </w:p>
    <w:p w14:paraId="1D19E84D" w14:textId="77777777" w:rsidR="00501D86" w:rsidRPr="00845629" w:rsidRDefault="00501D86" w:rsidP="00501D86">
      <w:pPr>
        <w:pStyle w:val="DefaultText1"/>
        <w:jc w:val="both"/>
        <w:rPr>
          <w:szCs w:val="24"/>
          <w:lang w:val="ro-RO"/>
        </w:rPr>
      </w:pPr>
      <w:r w:rsidRPr="00845629">
        <w:rPr>
          <w:szCs w:val="24"/>
          <w:lang w:val="ro-RO"/>
        </w:rPr>
        <w:tab/>
        <w:t xml:space="preserve">2. Subsemnatul declar că informaţiile furnizate sunt complete şi corecte în fiecare detaliu şi înţeleg că ordonatorul şi/sau organizatorul procedurii are dreptul de a solicita, în scopul verificării şi confirmării declaraţiilor, situaţiilor şi documentelor care însoţesc oferta, orice informaţii suplimentare privind </w:t>
      </w:r>
      <w:r w:rsidRPr="00845629">
        <w:rPr>
          <w:noProof/>
          <w:szCs w:val="24"/>
          <w:lang w:val="ro-RO"/>
        </w:rPr>
        <w:t xml:space="preserve">situaţia personală a </w:t>
      </w:r>
      <w:r w:rsidRPr="00845629">
        <w:rPr>
          <w:szCs w:val="24"/>
          <w:lang w:val="ro-RO"/>
        </w:rPr>
        <w:t>noastră precum şi experienţa, competenţa şi resursele de care dispunem.</w:t>
      </w:r>
    </w:p>
    <w:p w14:paraId="05F19C4E" w14:textId="2A2700DC" w:rsidR="00501D86" w:rsidRPr="00845629" w:rsidRDefault="00501D86" w:rsidP="00501D86">
      <w:pPr>
        <w:pStyle w:val="DefaultText"/>
        <w:ind w:firstLine="720"/>
        <w:jc w:val="both"/>
        <w:rPr>
          <w:szCs w:val="24"/>
          <w:lang w:val="ro-RO"/>
        </w:rPr>
      </w:pPr>
      <w:r w:rsidRPr="00845629">
        <w:rPr>
          <w:szCs w:val="24"/>
          <w:lang w:val="ro-RO"/>
        </w:rPr>
        <w:t xml:space="preserve">3. Subsemnatul autorizez, prin prezenta, orice instituţie, societate comercială, bancă, alte persoane juridice, să furnizeze informaţii reprezentanţilor autorizaţi ai ordonatorului, </w:t>
      </w:r>
      <w:r w:rsidR="001454B0" w:rsidRPr="00845629">
        <w:rPr>
          <w:szCs w:val="24"/>
          <w:lang w:val="ro-RO"/>
        </w:rPr>
        <w:t>AUTORITATEA PENTRU REFORMĂ FEROVIARĂ</w:t>
      </w:r>
      <w:r w:rsidRPr="00845629">
        <w:rPr>
          <w:szCs w:val="24"/>
          <w:lang w:val="ro-RO"/>
        </w:rPr>
        <w:t xml:space="preserve"> cu sediul în Bucureşti, B-dul. Dinicu Golescu, Nr. 38, sect.1, cu privire la orice aspect tehnic şi financiar în legătură cu activitatea noastră. </w:t>
      </w:r>
    </w:p>
    <w:p w14:paraId="21061702" w14:textId="77777777" w:rsidR="00501D86" w:rsidRPr="00845629" w:rsidRDefault="00501D86" w:rsidP="00501D86">
      <w:pPr>
        <w:pStyle w:val="DefaultText"/>
        <w:ind w:firstLine="720"/>
        <w:jc w:val="both"/>
        <w:rPr>
          <w:b/>
          <w:szCs w:val="24"/>
          <w:lang w:val="ro-RO"/>
        </w:rPr>
      </w:pPr>
      <w:r w:rsidRPr="00845629">
        <w:rPr>
          <w:b/>
          <w:szCs w:val="24"/>
          <w:lang w:val="ro-RO"/>
        </w:rPr>
        <w:t>Înţeleg că în cazul în care această declaraţie nu este conformă cu realitatea sunt pasibil de încălcarea prevederilor legislaţiei penale privind falsul în declaraţii.</w:t>
      </w:r>
    </w:p>
    <w:p w14:paraId="01AD63D3" w14:textId="77777777" w:rsidR="00501D86" w:rsidRPr="00845629" w:rsidRDefault="00501D86" w:rsidP="00501D86">
      <w:pPr>
        <w:pStyle w:val="DefaultText1"/>
        <w:jc w:val="both"/>
        <w:rPr>
          <w:i/>
          <w:szCs w:val="24"/>
          <w:lang w:val="ro-RO"/>
        </w:rPr>
      </w:pPr>
      <w:r w:rsidRPr="00845629">
        <w:rPr>
          <w:szCs w:val="24"/>
          <w:lang w:val="ro-RO"/>
        </w:rPr>
        <w:tab/>
        <w:t xml:space="preserve">4. Prezenta declaraţie este valabilă până la data de …………… </w:t>
      </w:r>
      <w:r w:rsidRPr="00845629">
        <w:rPr>
          <w:i/>
          <w:szCs w:val="24"/>
          <w:lang w:val="ro-RO"/>
        </w:rPr>
        <w:t>(se precizează data expirării perioadei de valabilitate a ofertei).</w:t>
      </w:r>
    </w:p>
    <w:p w14:paraId="73DB3CB0" w14:textId="77777777" w:rsidR="00501D86" w:rsidRPr="00845629" w:rsidRDefault="00501D86" w:rsidP="00501D86">
      <w:pPr>
        <w:pStyle w:val="DefaultText1"/>
        <w:jc w:val="both"/>
        <w:rPr>
          <w:szCs w:val="24"/>
          <w:lang w:val="ro-RO"/>
        </w:rPr>
      </w:pPr>
    </w:p>
    <w:p w14:paraId="3CB41E22" w14:textId="77777777" w:rsidR="00501D86" w:rsidRPr="00845629" w:rsidRDefault="00501D86" w:rsidP="00501D86">
      <w:pPr>
        <w:pStyle w:val="DefaultText1"/>
        <w:jc w:val="both"/>
        <w:rPr>
          <w:szCs w:val="24"/>
          <w:lang w:val="ro-RO"/>
        </w:rPr>
      </w:pPr>
      <w:r w:rsidRPr="00845629">
        <w:rPr>
          <w:szCs w:val="24"/>
          <w:lang w:val="ro-RO"/>
        </w:rPr>
        <w:t>Data completării: ……………</w:t>
      </w:r>
    </w:p>
    <w:p w14:paraId="64F4C203" w14:textId="77777777" w:rsidR="00501D86" w:rsidRPr="00845629" w:rsidRDefault="00501D86" w:rsidP="00501D86">
      <w:pPr>
        <w:spacing w:line="240" w:lineRule="atLeast"/>
        <w:rPr>
          <w:sz w:val="24"/>
          <w:szCs w:val="24"/>
          <w:lang w:val="ro-RO"/>
        </w:rPr>
      </w:pPr>
      <w:r w:rsidRPr="00845629">
        <w:rPr>
          <w:sz w:val="24"/>
          <w:szCs w:val="24"/>
          <w:lang w:val="ro-RO"/>
        </w:rPr>
        <w:t>__________________________</w:t>
      </w:r>
    </w:p>
    <w:p w14:paraId="1CC3C7C1" w14:textId="77777777" w:rsidR="00501D86" w:rsidRPr="00845629" w:rsidRDefault="00501D86" w:rsidP="00501D86">
      <w:pPr>
        <w:spacing w:line="240" w:lineRule="atLeast"/>
        <w:rPr>
          <w:i/>
          <w:iCs/>
          <w:sz w:val="24"/>
          <w:szCs w:val="24"/>
          <w:lang w:val="ro-RO"/>
        </w:rPr>
      </w:pPr>
      <w:r w:rsidRPr="00845629">
        <w:rPr>
          <w:i/>
          <w:iCs/>
          <w:sz w:val="24"/>
          <w:szCs w:val="24"/>
          <w:lang w:val="ro-RO"/>
        </w:rPr>
        <w:t xml:space="preserve">                          (Nume, prenume)</w:t>
      </w:r>
    </w:p>
    <w:p w14:paraId="1DD308B6" w14:textId="77777777" w:rsidR="00501D86" w:rsidRPr="00845629" w:rsidRDefault="00501D86" w:rsidP="00501D86">
      <w:pPr>
        <w:spacing w:line="240" w:lineRule="atLeast"/>
        <w:rPr>
          <w:i/>
          <w:iCs/>
          <w:sz w:val="24"/>
          <w:szCs w:val="24"/>
          <w:lang w:val="ro-RO"/>
          <w14:shadow w14:blurRad="50800" w14:dist="38100" w14:dir="2700000" w14:sx="100000" w14:sy="100000" w14:kx="0" w14:ky="0" w14:algn="tl">
            <w14:srgbClr w14:val="000000">
              <w14:alpha w14:val="60000"/>
            </w14:srgbClr>
          </w14:shadow>
        </w:rPr>
      </w:pPr>
    </w:p>
    <w:p w14:paraId="4402008A" w14:textId="77777777" w:rsidR="00501D86" w:rsidRPr="00845629" w:rsidRDefault="00501D86" w:rsidP="00501D86">
      <w:pPr>
        <w:spacing w:line="240" w:lineRule="atLeast"/>
        <w:rPr>
          <w:sz w:val="24"/>
          <w:szCs w:val="24"/>
          <w:lang w:val="ro-RO"/>
        </w:rPr>
      </w:pPr>
      <w:r w:rsidRPr="00845629">
        <w:rPr>
          <w:sz w:val="24"/>
          <w:szCs w:val="24"/>
          <w:lang w:val="ro-RO"/>
        </w:rPr>
        <w:t>___________________________                                   ___________________________</w:t>
      </w:r>
    </w:p>
    <w:p w14:paraId="1BDB807B" w14:textId="77777777" w:rsidR="00501D86" w:rsidRPr="00845629" w:rsidRDefault="00501D86" w:rsidP="00501D86">
      <w:pPr>
        <w:spacing w:line="240" w:lineRule="atLeast"/>
        <w:rPr>
          <w:sz w:val="24"/>
          <w:szCs w:val="24"/>
          <w:lang w:val="ro-RO"/>
        </w:rPr>
      </w:pPr>
      <w:r w:rsidRPr="00845629">
        <w:rPr>
          <w:i/>
          <w:iCs/>
          <w:sz w:val="24"/>
          <w:szCs w:val="24"/>
          <w:lang w:val="ro-RO"/>
        </w:rPr>
        <w:t xml:space="preserve">                                      (Funcţie)                                    (Semnătura autorizată şi ştampila)</w:t>
      </w:r>
    </w:p>
    <w:p w14:paraId="4EDCBA10" w14:textId="77777777" w:rsidR="00501D86" w:rsidRPr="00845629" w:rsidRDefault="00501D86" w:rsidP="00501D86">
      <w:pPr>
        <w:pStyle w:val="DefaultText1"/>
        <w:jc w:val="right"/>
        <w:rPr>
          <w:b/>
          <w:bCs/>
          <w:i/>
          <w:iCs/>
          <w:szCs w:val="24"/>
          <w:lang w:val="ro-RO"/>
        </w:rPr>
      </w:pPr>
    </w:p>
    <w:p w14:paraId="04DAC751" w14:textId="77777777" w:rsidR="00501D86" w:rsidRPr="00845629" w:rsidRDefault="00501D86" w:rsidP="00501D86">
      <w:pPr>
        <w:pStyle w:val="DefaultText1"/>
        <w:jc w:val="right"/>
        <w:rPr>
          <w:b/>
          <w:bCs/>
          <w:i/>
          <w:iCs/>
          <w:szCs w:val="24"/>
          <w:lang w:val="ro-RO"/>
        </w:rPr>
      </w:pPr>
    </w:p>
    <w:p w14:paraId="581D1730" w14:textId="77777777" w:rsidR="00501D86" w:rsidRPr="00845629" w:rsidRDefault="00501D86" w:rsidP="00501D86">
      <w:pPr>
        <w:pStyle w:val="DefaultText1"/>
        <w:jc w:val="right"/>
        <w:rPr>
          <w:b/>
          <w:bCs/>
          <w:i/>
          <w:iCs/>
          <w:szCs w:val="24"/>
          <w:lang w:val="ro-RO"/>
        </w:rPr>
      </w:pPr>
      <w:r w:rsidRPr="00845629">
        <w:rPr>
          <w:b/>
          <w:bCs/>
          <w:i/>
          <w:iCs/>
          <w:szCs w:val="24"/>
          <w:lang w:val="ro-RO"/>
        </w:rPr>
        <w:t>FORMULAR  B2</w:t>
      </w:r>
    </w:p>
    <w:p w14:paraId="6F0F5F15" w14:textId="77777777" w:rsidR="00501D86" w:rsidRPr="00845629" w:rsidRDefault="00501D86" w:rsidP="00501D86">
      <w:pPr>
        <w:pStyle w:val="Textbody"/>
        <w:widowControl/>
        <w:suppressAutoHyphens w:val="0"/>
        <w:rPr>
          <w:b/>
          <w:bCs/>
          <w:noProof w:val="0"/>
          <w:sz w:val="24"/>
          <w:szCs w:val="24"/>
          <w:lang w:val="ro-RO"/>
        </w:rPr>
      </w:pPr>
      <w:r w:rsidRPr="00845629">
        <w:rPr>
          <w:b/>
          <w:bCs/>
          <w:noProof w:val="0"/>
          <w:sz w:val="24"/>
          <w:szCs w:val="24"/>
          <w:lang w:val="ro-RO"/>
        </w:rPr>
        <w:t>OFERTANT</w:t>
      </w:r>
    </w:p>
    <w:p w14:paraId="3BBF8FE1" w14:textId="77777777" w:rsidR="00501D86" w:rsidRPr="00845629" w:rsidRDefault="00501D86" w:rsidP="00501D86">
      <w:pPr>
        <w:rPr>
          <w:sz w:val="24"/>
          <w:szCs w:val="24"/>
          <w:lang w:val="ro-RO"/>
        </w:rPr>
      </w:pPr>
      <w:r w:rsidRPr="00845629">
        <w:rPr>
          <w:sz w:val="24"/>
          <w:szCs w:val="24"/>
          <w:lang w:val="ro-RO"/>
        </w:rPr>
        <w:t>……………………………</w:t>
      </w:r>
    </w:p>
    <w:p w14:paraId="3EFF9044" w14:textId="77777777" w:rsidR="00501D86" w:rsidRPr="00845629" w:rsidRDefault="00501D86" w:rsidP="00501D86">
      <w:pPr>
        <w:rPr>
          <w:i/>
          <w:sz w:val="24"/>
          <w:szCs w:val="24"/>
          <w:lang w:val="ro-RO"/>
        </w:rPr>
      </w:pPr>
      <w:r w:rsidRPr="00845629">
        <w:rPr>
          <w:i/>
          <w:sz w:val="24"/>
          <w:szCs w:val="24"/>
          <w:lang w:val="ro-RO"/>
        </w:rPr>
        <w:t>(denumire)</w:t>
      </w:r>
    </w:p>
    <w:p w14:paraId="6D4E5F43" w14:textId="77777777" w:rsidR="00501D86" w:rsidRPr="00845629" w:rsidRDefault="00501D86" w:rsidP="00501D86">
      <w:pPr>
        <w:pStyle w:val="DefaultText1"/>
        <w:jc w:val="both"/>
        <w:rPr>
          <w:szCs w:val="24"/>
          <w:lang w:val="ro-RO"/>
        </w:rPr>
      </w:pPr>
    </w:p>
    <w:p w14:paraId="72A97005" w14:textId="77777777" w:rsidR="00501D86" w:rsidRPr="00845629" w:rsidRDefault="00501D86" w:rsidP="00501D86">
      <w:pPr>
        <w:pStyle w:val="DefaultText1"/>
        <w:jc w:val="center"/>
        <w:rPr>
          <w:szCs w:val="24"/>
          <w:lang w:val="ro-RO"/>
        </w:rPr>
      </w:pPr>
      <w:r w:rsidRPr="00845629">
        <w:rPr>
          <w:b/>
          <w:szCs w:val="24"/>
          <w:lang w:val="ro-RO"/>
        </w:rPr>
        <w:t>INFORMAŢII GENERALE</w:t>
      </w:r>
    </w:p>
    <w:p w14:paraId="693B5232" w14:textId="77777777" w:rsidR="00501D86" w:rsidRPr="00845629" w:rsidRDefault="00501D86" w:rsidP="00501D86">
      <w:pPr>
        <w:pStyle w:val="DefaultText1"/>
        <w:rPr>
          <w:szCs w:val="24"/>
          <w:lang w:val="ro-RO"/>
        </w:rPr>
      </w:pPr>
    </w:p>
    <w:p w14:paraId="23CD3509" w14:textId="77777777" w:rsidR="00501D86" w:rsidRPr="00845629" w:rsidRDefault="00501D86" w:rsidP="00501D86">
      <w:pPr>
        <w:pStyle w:val="DefaultText1"/>
        <w:rPr>
          <w:szCs w:val="24"/>
          <w:lang w:val="ro-RO"/>
        </w:rPr>
      </w:pPr>
      <w:r w:rsidRPr="00845629">
        <w:rPr>
          <w:szCs w:val="24"/>
          <w:lang w:val="ro-RO"/>
        </w:rPr>
        <w:t>1. Denumire:</w:t>
      </w:r>
    </w:p>
    <w:p w14:paraId="12787131" w14:textId="77777777" w:rsidR="00501D86" w:rsidRPr="00845629" w:rsidRDefault="00501D86" w:rsidP="00501D86">
      <w:pPr>
        <w:pStyle w:val="DefaultText1"/>
        <w:rPr>
          <w:szCs w:val="24"/>
          <w:lang w:val="ro-RO"/>
        </w:rPr>
      </w:pPr>
    </w:p>
    <w:p w14:paraId="319B0CE3" w14:textId="77777777" w:rsidR="00501D86" w:rsidRPr="00845629" w:rsidRDefault="00501D86" w:rsidP="00501D86">
      <w:pPr>
        <w:pStyle w:val="DefaultText1"/>
        <w:rPr>
          <w:szCs w:val="24"/>
          <w:lang w:val="ro-RO"/>
        </w:rPr>
      </w:pPr>
      <w:r w:rsidRPr="00845629">
        <w:rPr>
          <w:szCs w:val="24"/>
          <w:lang w:val="ro-RO"/>
        </w:rPr>
        <w:t>2. Cod fiscal:</w:t>
      </w:r>
    </w:p>
    <w:p w14:paraId="244A4120" w14:textId="77777777" w:rsidR="00501D86" w:rsidRPr="00845629" w:rsidRDefault="00501D86" w:rsidP="00501D86">
      <w:pPr>
        <w:pStyle w:val="DefaultText1"/>
        <w:rPr>
          <w:szCs w:val="24"/>
          <w:lang w:val="ro-RO"/>
        </w:rPr>
      </w:pPr>
    </w:p>
    <w:p w14:paraId="4FB1283D" w14:textId="77777777" w:rsidR="00501D86" w:rsidRPr="00845629" w:rsidRDefault="00501D86" w:rsidP="00501D86">
      <w:pPr>
        <w:pStyle w:val="DefaultText1"/>
        <w:rPr>
          <w:szCs w:val="24"/>
          <w:lang w:val="ro-RO"/>
        </w:rPr>
      </w:pPr>
      <w:r w:rsidRPr="00845629">
        <w:rPr>
          <w:szCs w:val="24"/>
          <w:lang w:val="ro-RO"/>
        </w:rPr>
        <w:t>3. Adresa sediului central:</w:t>
      </w:r>
    </w:p>
    <w:p w14:paraId="5A618E2A" w14:textId="77777777" w:rsidR="00501D86" w:rsidRPr="00845629" w:rsidRDefault="00501D86" w:rsidP="00501D86">
      <w:pPr>
        <w:pStyle w:val="DefaultText1"/>
        <w:rPr>
          <w:szCs w:val="24"/>
          <w:lang w:val="ro-RO"/>
        </w:rPr>
      </w:pPr>
    </w:p>
    <w:p w14:paraId="6B97D193" w14:textId="77777777" w:rsidR="00501D86" w:rsidRPr="00845629" w:rsidRDefault="00501D86" w:rsidP="00501D86">
      <w:pPr>
        <w:pStyle w:val="DefaultText1"/>
        <w:rPr>
          <w:szCs w:val="24"/>
          <w:lang w:val="ro-RO"/>
        </w:rPr>
      </w:pPr>
      <w:r w:rsidRPr="00845629">
        <w:rPr>
          <w:szCs w:val="24"/>
          <w:lang w:val="ro-RO"/>
        </w:rPr>
        <w:t>4. Telefon: …………………………</w:t>
      </w:r>
    </w:p>
    <w:p w14:paraId="3A4FD8F5" w14:textId="77777777" w:rsidR="00501D86" w:rsidRPr="00845629" w:rsidRDefault="00501D86" w:rsidP="00501D86">
      <w:pPr>
        <w:pStyle w:val="DefaultText1"/>
        <w:ind w:left="284"/>
        <w:rPr>
          <w:szCs w:val="24"/>
          <w:lang w:val="ro-RO"/>
        </w:rPr>
      </w:pPr>
      <w:r w:rsidRPr="00845629">
        <w:rPr>
          <w:szCs w:val="24"/>
          <w:lang w:val="ro-RO"/>
        </w:rPr>
        <w:t>Fax: …………………………</w:t>
      </w:r>
    </w:p>
    <w:p w14:paraId="2442FFDB" w14:textId="77777777" w:rsidR="00501D86" w:rsidRPr="00845629" w:rsidRDefault="00501D86" w:rsidP="00501D86">
      <w:pPr>
        <w:pStyle w:val="DefaultText1"/>
        <w:ind w:left="284"/>
        <w:rPr>
          <w:szCs w:val="24"/>
          <w:lang w:val="ro-RO"/>
        </w:rPr>
      </w:pPr>
      <w:r w:rsidRPr="00845629">
        <w:rPr>
          <w:szCs w:val="24"/>
          <w:lang w:val="ro-RO"/>
        </w:rPr>
        <w:t>E-mail: …………………………</w:t>
      </w:r>
    </w:p>
    <w:p w14:paraId="395E27A9" w14:textId="77777777" w:rsidR="00501D86" w:rsidRPr="00845629" w:rsidRDefault="00501D86" w:rsidP="00501D86">
      <w:pPr>
        <w:pStyle w:val="DefaultText1"/>
        <w:rPr>
          <w:szCs w:val="24"/>
          <w:lang w:val="ro-RO"/>
        </w:rPr>
      </w:pPr>
    </w:p>
    <w:p w14:paraId="6C245396" w14:textId="77777777" w:rsidR="00501D86" w:rsidRPr="00845629" w:rsidRDefault="00501D86" w:rsidP="00501D86">
      <w:pPr>
        <w:pStyle w:val="DefaultText1"/>
        <w:rPr>
          <w:szCs w:val="24"/>
          <w:lang w:val="ro-RO"/>
        </w:rPr>
      </w:pPr>
      <w:r w:rsidRPr="00845629">
        <w:rPr>
          <w:szCs w:val="24"/>
          <w:lang w:val="ro-RO"/>
        </w:rPr>
        <w:t xml:space="preserve">5. Certificat de înmatriculare/înregistrare: </w:t>
      </w:r>
    </w:p>
    <w:p w14:paraId="48A78F7D" w14:textId="77777777" w:rsidR="00501D86" w:rsidRPr="00845629" w:rsidRDefault="00501D86" w:rsidP="00501D86">
      <w:pPr>
        <w:pStyle w:val="DefaultText1"/>
        <w:rPr>
          <w:szCs w:val="24"/>
          <w:lang w:val="ro-RO"/>
        </w:rPr>
      </w:pPr>
      <w:r w:rsidRPr="00845629">
        <w:rPr>
          <w:szCs w:val="24"/>
          <w:lang w:val="ro-RO"/>
        </w:rPr>
        <w:t xml:space="preserve">   </w:t>
      </w:r>
      <w:r w:rsidRPr="00845629">
        <w:rPr>
          <w:i/>
          <w:szCs w:val="24"/>
          <w:lang w:val="ro-RO"/>
        </w:rPr>
        <w:t>(număr, dată, loc de înmatriculare/înregistrare)</w:t>
      </w:r>
    </w:p>
    <w:p w14:paraId="5F387AC3" w14:textId="77777777" w:rsidR="00501D86" w:rsidRPr="00845629" w:rsidRDefault="00501D86" w:rsidP="00501D86">
      <w:pPr>
        <w:pStyle w:val="DefaultText1"/>
        <w:rPr>
          <w:szCs w:val="24"/>
          <w:lang w:val="ro-RO"/>
        </w:rPr>
      </w:pPr>
    </w:p>
    <w:p w14:paraId="14CA6834" w14:textId="77777777" w:rsidR="00501D86" w:rsidRPr="00845629" w:rsidRDefault="00501D86" w:rsidP="00501D86">
      <w:pPr>
        <w:pStyle w:val="DefaultText1"/>
        <w:rPr>
          <w:szCs w:val="24"/>
          <w:lang w:val="ro-RO"/>
        </w:rPr>
      </w:pPr>
      <w:r w:rsidRPr="00845629">
        <w:rPr>
          <w:szCs w:val="24"/>
          <w:lang w:val="ro-RO"/>
        </w:rPr>
        <w:t>6. Obiect de activitate, pe domenii:</w:t>
      </w:r>
    </w:p>
    <w:p w14:paraId="340C52CE" w14:textId="77777777" w:rsidR="00501D86" w:rsidRPr="00845629" w:rsidRDefault="00501D86" w:rsidP="00501D86">
      <w:pPr>
        <w:pStyle w:val="DefaultText1"/>
        <w:rPr>
          <w:szCs w:val="24"/>
          <w:lang w:val="ro-RO"/>
        </w:rPr>
      </w:pPr>
      <w:r w:rsidRPr="00845629">
        <w:rPr>
          <w:szCs w:val="24"/>
          <w:lang w:val="ro-RO"/>
        </w:rPr>
        <w:t xml:space="preserve">   </w:t>
      </w:r>
      <w:r w:rsidRPr="00845629">
        <w:rPr>
          <w:i/>
          <w:szCs w:val="24"/>
          <w:lang w:val="ro-RO"/>
        </w:rPr>
        <w:t>(în conformitate cu prevederile din statutul propriu)</w:t>
      </w:r>
    </w:p>
    <w:p w14:paraId="57D1805A" w14:textId="77777777" w:rsidR="00501D86" w:rsidRPr="00845629" w:rsidRDefault="00501D86" w:rsidP="00501D86">
      <w:pPr>
        <w:pStyle w:val="DefaultText1"/>
        <w:rPr>
          <w:szCs w:val="24"/>
          <w:lang w:val="ro-RO"/>
        </w:rPr>
      </w:pPr>
    </w:p>
    <w:p w14:paraId="1B35DC88" w14:textId="77777777" w:rsidR="00501D86" w:rsidRPr="00845629" w:rsidRDefault="00501D86" w:rsidP="00501D86">
      <w:pPr>
        <w:pStyle w:val="DefaultText1"/>
        <w:rPr>
          <w:szCs w:val="24"/>
          <w:lang w:val="ro-RO"/>
        </w:rPr>
      </w:pPr>
      <w:r w:rsidRPr="00845629">
        <w:rPr>
          <w:szCs w:val="24"/>
          <w:lang w:val="ro-RO"/>
        </w:rPr>
        <w:t xml:space="preserve">7. Birourile filialelor/sucursalelor locale/puncte de lucru, dacă este cazul: </w:t>
      </w:r>
    </w:p>
    <w:p w14:paraId="7C5A0D18" w14:textId="77777777" w:rsidR="00501D86" w:rsidRPr="00845629" w:rsidRDefault="00501D86" w:rsidP="00501D86">
      <w:pPr>
        <w:pStyle w:val="DefaultText1"/>
        <w:jc w:val="both"/>
        <w:rPr>
          <w:szCs w:val="24"/>
          <w:lang w:val="ro-RO"/>
        </w:rPr>
      </w:pPr>
      <w:r w:rsidRPr="00845629">
        <w:rPr>
          <w:i/>
          <w:szCs w:val="24"/>
          <w:lang w:val="ro-RO"/>
        </w:rPr>
        <w:t>(adrese complete, telefon/fax, certificate de înmatriculare/înregistrare</w:t>
      </w:r>
    </w:p>
    <w:p w14:paraId="25B53AB2" w14:textId="77777777" w:rsidR="00501D86" w:rsidRPr="00845629" w:rsidRDefault="00501D86" w:rsidP="00501D86">
      <w:pPr>
        <w:pStyle w:val="DefaultText1"/>
        <w:rPr>
          <w:szCs w:val="24"/>
          <w:lang w:val="ro-RO"/>
        </w:rPr>
      </w:pPr>
    </w:p>
    <w:p w14:paraId="34998493" w14:textId="77777777" w:rsidR="00501D86" w:rsidRPr="00845629" w:rsidRDefault="00501D86" w:rsidP="00501D86">
      <w:pPr>
        <w:pStyle w:val="DefaultText1"/>
        <w:rPr>
          <w:szCs w:val="24"/>
          <w:lang w:val="ro-RO"/>
        </w:rPr>
      </w:pPr>
      <w:r w:rsidRPr="00845629">
        <w:rPr>
          <w:szCs w:val="24"/>
          <w:lang w:val="ro-RO"/>
        </w:rPr>
        <w:t>8. Principala piaţă a afacerilor:</w:t>
      </w:r>
    </w:p>
    <w:p w14:paraId="007FC0F1" w14:textId="77777777" w:rsidR="00501D86" w:rsidRPr="00845629" w:rsidRDefault="00501D86" w:rsidP="00501D86">
      <w:pPr>
        <w:pStyle w:val="DefaultText1"/>
        <w:rPr>
          <w:szCs w:val="24"/>
          <w:lang w:val="ro-RO"/>
        </w:rPr>
      </w:pPr>
    </w:p>
    <w:p w14:paraId="4019803E" w14:textId="77777777" w:rsidR="00501D86" w:rsidRPr="00845629" w:rsidRDefault="00501D86" w:rsidP="00501D86">
      <w:pPr>
        <w:pStyle w:val="DefaultText1"/>
        <w:jc w:val="both"/>
        <w:rPr>
          <w:szCs w:val="24"/>
          <w:lang w:val="ro-RO"/>
        </w:rPr>
      </w:pPr>
      <w:r w:rsidRPr="00845629">
        <w:rPr>
          <w:szCs w:val="24"/>
          <w:lang w:val="ro-RO"/>
        </w:rPr>
        <w:t>9. Cifra de afaceri pe ultimii trei ani:</w:t>
      </w:r>
    </w:p>
    <w:tbl>
      <w:tblPr>
        <w:tblW w:w="0" w:type="auto"/>
        <w:tblInd w:w="108" w:type="dxa"/>
        <w:tblLayout w:type="fixed"/>
        <w:tblLook w:val="0000" w:firstRow="0" w:lastRow="0" w:firstColumn="0" w:lastColumn="0" w:noHBand="0" w:noVBand="0"/>
      </w:tblPr>
      <w:tblGrid>
        <w:gridCol w:w="3120"/>
        <w:gridCol w:w="3120"/>
        <w:gridCol w:w="3120"/>
      </w:tblGrid>
      <w:tr w:rsidR="00501D86" w:rsidRPr="00845629" w14:paraId="530F667C" w14:textId="77777777" w:rsidTr="00184A8F">
        <w:tc>
          <w:tcPr>
            <w:tcW w:w="3120" w:type="dxa"/>
            <w:tcBorders>
              <w:top w:val="single" w:sz="6" w:space="0" w:color="auto"/>
              <w:left w:val="single" w:sz="6" w:space="0" w:color="auto"/>
              <w:bottom w:val="single" w:sz="6" w:space="0" w:color="auto"/>
              <w:right w:val="single" w:sz="6" w:space="0" w:color="auto"/>
            </w:tcBorders>
          </w:tcPr>
          <w:p w14:paraId="2D59A830" w14:textId="77777777" w:rsidR="00501D86" w:rsidRPr="00845629" w:rsidRDefault="00501D86" w:rsidP="00184A8F">
            <w:pPr>
              <w:pStyle w:val="TableText"/>
              <w:jc w:val="center"/>
              <w:rPr>
                <w:szCs w:val="24"/>
                <w:lang w:val="ro-RO"/>
              </w:rPr>
            </w:pPr>
            <w:r w:rsidRPr="00845629">
              <w:rPr>
                <w:b/>
                <w:szCs w:val="24"/>
                <w:lang w:val="ro-RO"/>
              </w:rPr>
              <w:t>Anul</w:t>
            </w:r>
          </w:p>
        </w:tc>
        <w:tc>
          <w:tcPr>
            <w:tcW w:w="3120" w:type="dxa"/>
            <w:tcBorders>
              <w:top w:val="single" w:sz="6" w:space="0" w:color="auto"/>
              <w:left w:val="single" w:sz="6" w:space="0" w:color="auto"/>
              <w:bottom w:val="single" w:sz="6" w:space="0" w:color="auto"/>
              <w:right w:val="single" w:sz="6" w:space="0" w:color="auto"/>
            </w:tcBorders>
          </w:tcPr>
          <w:p w14:paraId="6395FA53" w14:textId="77777777" w:rsidR="00501D86" w:rsidRPr="00845629" w:rsidRDefault="00501D86" w:rsidP="00184A8F">
            <w:pPr>
              <w:pStyle w:val="TableText"/>
              <w:jc w:val="center"/>
              <w:rPr>
                <w:b/>
                <w:szCs w:val="24"/>
                <w:lang w:val="ro-RO"/>
              </w:rPr>
            </w:pPr>
            <w:r w:rsidRPr="00845629">
              <w:rPr>
                <w:b/>
                <w:szCs w:val="24"/>
                <w:lang w:val="ro-RO"/>
              </w:rPr>
              <w:t>Cifra de afaceri anuală</w:t>
            </w:r>
          </w:p>
          <w:p w14:paraId="0BB12789" w14:textId="77777777" w:rsidR="00501D86" w:rsidRPr="00845629" w:rsidRDefault="00501D86" w:rsidP="00184A8F">
            <w:pPr>
              <w:pStyle w:val="TableText"/>
              <w:jc w:val="center"/>
              <w:rPr>
                <w:szCs w:val="24"/>
                <w:lang w:val="ro-RO"/>
              </w:rPr>
            </w:pPr>
            <w:r w:rsidRPr="00845629">
              <w:rPr>
                <w:szCs w:val="24"/>
                <w:lang w:val="ro-RO"/>
              </w:rPr>
              <w:t>(la 31.12.)</w:t>
            </w:r>
          </w:p>
          <w:p w14:paraId="26465D08" w14:textId="77777777" w:rsidR="00501D86" w:rsidRPr="00845629" w:rsidRDefault="00501D86" w:rsidP="00184A8F">
            <w:pPr>
              <w:pStyle w:val="TableText"/>
              <w:jc w:val="center"/>
              <w:rPr>
                <w:szCs w:val="24"/>
                <w:lang w:val="ro-RO"/>
              </w:rPr>
            </w:pPr>
            <w:r w:rsidRPr="00845629">
              <w:rPr>
                <w:szCs w:val="24"/>
                <w:lang w:val="ro-RO"/>
              </w:rPr>
              <w:t>- lei -</w:t>
            </w:r>
          </w:p>
        </w:tc>
        <w:tc>
          <w:tcPr>
            <w:tcW w:w="3120" w:type="dxa"/>
            <w:tcBorders>
              <w:top w:val="single" w:sz="6" w:space="0" w:color="auto"/>
              <w:left w:val="single" w:sz="6" w:space="0" w:color="auto"/>
              <w:bottom w:val="single" w:sz="6" w:space="0" w:color="auto"/>
              <w:right w:val="single" w:sz="6" w:space="0" w:color="auto"/>
            </w:tcBorders>
          </w:tcPr>
          <w:p w14:paraId="746BC076" w14:textId="77777777" w:rsidR="00501D86" w:rsidRPr="00845629" w:rsidRDefault="00501D86" w:rsidP="00184A8F">
            <w:pPr>
              <w:pStyle w:val="TableText"/>
              <w:jc w:val="center"/>
              <w:rPr>
                <w:b/>
                <w:szCs w:val="24"/>
                <w:vertAlign w:val="superscript"/>
                <w:lang w:val="ro-RO"/>
              </w:rPr>
            </w:pPr>
            <w:r w:rsidRPr="00845629">
              <w:rPr>
                <w:b/>
                <w:szCs w:val="24"/>
                <w:lang w:val="ro-RO"/>
              </w:rPr>
              <w:t>Cifra de afaceri anuală</w:t>
            </w:r>
          </w:p>
          <w:p w14:paraId="64C376C9" w14:textId="77777777" w:rsidR="00501D86" w:rsidRPr="00845629" w:rsidRDefault="00501D86" w:rsidP="00184A8F">
            <w:pPr>
              <w:pStyle w:val="TableText"/>
              <w:jc w:val="center"/>
              <w:rPr>
                <w:szCs w:val="24"/>
                <w:lang w:val="ro-RO"/>
              </w:rPr>
            </w:pPr>
            <w:r w:rsidRPr="00845629">
              <w:rPr>
                <w:szCs w:val="24"/>
                <w:lang w:val="ro-RO"/>
              </w:rPr>
              <w:t>(la 31.12.)</w:t>
            </w:r>
          </w:p>
          <w:p w14:paraId="39B0EA0A" w14:textId="77777777" w:rsidR="00501D86" w:rsidRPr="00845629" w:rsidRDefault="00501D86" w:rsidP="00184A8F">
            <w:pPr>
              <w:pStyle w:val="TableText"/>
              <w:jc w:val="center"/>
              <w:rPr>
                <w:szCs w:val="24"/>
                <w:lang w:val="ro-RO"/>
              </w:rPr>
            </w:pPr>
            <w:r w:rsidRPr="00845629">
              <w:rPr>
                <w:szCs w:val="24"/>
                <w:lang w:val="ro-RO"/>
              </w:rPr>
              <w:t>- echivalent euro -</w:t>
            </w:r>
          </w:p>
        </w:tc>
      </w:tr>
      <w:tr w:rsidR="00501D86" w:rsidRPr="00845629" w14:paraId="6FA756B9" w14:textId="77777777" w:rsidTr="00184A8F">
        <w:tc>
          <w:tcPr>
            <w:tcW w:w="3120" w:type="dxa"/>
            <w:tcBorders>
              <w:top w:val="single" w:sz="6" w:space="0" w:color="auto"/>
              <w:left w:val="single" w:sz="6" w:space="0" w:color="auto"/>
              <w:bottom w:val="single" w:sz="6" w:space="0" w:color="auto"/>
              <w:right w:val="single" w:sz="6" w:space="0" w:color="auto"/>
            </w:tcBorders>
          </w:tcPr>
          <w:p w14:paraId="10DB8F9F" w14:textId="51B45728" w:rsidR="00501D86" w:rsidRPr="00845629" w:rsidRDefault="00501D86" w:rsidP="00184A8F">
            <w:pPr>
              <w:pStyle w:val="TableText"/>
              <w:rPr>
                <w:szCs w:val="24"/>
                <w:lang w:val="ro-RO"/>
              </w:rPr>
            </w:pPr>
            <w:r w:rsidRPr="00845629">
              <w:rPr>
                <w:szCs w:val="24"/>
                <w:lang w:val="ro-RO"/>
              </w:rPr>
              <w:t xml:space="preserve">1. Anul </w:t>
            </w:r>
            <w:r w:rsidR="001454B0" w:rsidRPr="00845629">
              <w:rPr>
                <w:szCs w:val="24"/>
                <w:lang w:val="ro-RO"/>
              </w:rPr>
              <w:t>202</w:t>
            </w:r>
            <w:r w:rsidR="00AE2A5B">
              <w:rPr>
                <w:szCs w:val="24"/>
                <w:lang w:val="ro-RO"/>
              </w:rPr>
              <w:t>1</w:t>
            </w:r>
          </w:p>
        </w:tc>
        <w:tc>
          <w:tcPr>
            <w:tcW w:w="3120" w:type="dxa"/>
            <w:tcBorders>
              <w:top w:val="single" w:sz="6" w:space="0" w:color="auto"/>
              <w:left w:val="single" w:sz="6" w:space="0" w:color="auto"/>
              <w:bottom w:val="single" w:sz="6" w:space="0" w:color="auto"/>
              <w:right w:val="single" w:sz="6" w:space="0" w:color="auto"/>
            </w:tcBorders>
          </w:tcPr>
          <w:p w14:paraId="522181CE" w14:textId="77777777" w:rsidR="00501D86" w:rsidRPr="00845629" w:rsidRDefault="00501D86" w:rsidP="00184A8F">
            <w:pPr>
              <w:pStyle w:val="DefaultText"/>
              <w:rPr>
                <w:szCs w:val="24"/>
                <w:lang w:val="ro-RO"/>
              </w:rPr>
            </w:pPr>
          </w:p>
        </w:tc>
        <w:tc>
          <w:tcPr>
            <w:tcW w:w="3120" w:type="dxa"/>
            <w:tcBorders>
              <w:top w:val="single" w:sz="6" w:space="0" w:color="auto"/>
              <w:left w:val="single" w:sz="6" w:space="0" w:color="auto"/>
              <w:bottom w:val="single" w:sz="6" w:space="0" w:color="auto"/>
              <w:right w:val="single" w:sz="6" w:space="0" w:color="auto"/>
            </w:tcBorders>
          </w:tcPr>
          <w:p w14:paraId="6A7D9AC5" w14:textId="77777777" w:rsidR="00501D86" w:rsidRPr="00845629" w:rsidRDefault="00501D86" w:rsidP="00184A8F">
            <w:pPr>
              <w:pStyle w:val="DefaultText"/>
              <w:rPr>
                <w:szCs w:val="24"/>
                <w:lang w:val="ro-RO"/>
              </w:rPr>
            </w:pPr>
          </w:p>
        </w:tc>
      </w:tr>
      <w:tr w:rsidR="00501D86" w:rsidRPr="00845629" w14:paraId="7F90D8B1" w14:textId="77777777" w:rsidTr="00184A8F">
        <w:tc>
          <w:tcPr>
            <w:tcW w:w="3120" w:type="dxa"/>
            <w:tcBorders>
              <w:top w:val="single" w:sz="6" w:space="0" w:color="auto"/>
              <w:left w:val="single" w:sz="6" w:space="0" w:color="auto"/>
              <w:bottom w:val="single" w:sz="6" w:space="0" w:color="auto"/>
              <w:right w:val="single" w:sz="6" w:space="0" w:color="auto"/>
            </w:tcBorders>
          </w:tcPr>
          <w:p w14:paraId="01B6EB46" w14:textId="5882BF57" w:rsidR="00501D86" w:rsidRPr="00845629" w:rsidRDefault="00501D86" w:rsidP="00184A8F">
            <w:pPr>
              <w:pStyle w:val="TableText"/>
              <w:tabs>
                <w:tab w:val="center" w:pos="1452"/>
              </w:tabs>
              <w:rPr>
                <w:szCs w:val="24"/>
                <w:lang w:val="ro-RO"/>
              </w:rPr>
            </w:pPr>
            <w:r w:rsidRPr="00845629">
              <w:rPr>
                <w:szCs w:val="24"/>
                <w:lang w:val="ro-RO"/>
              </w:rPr>
              <w:t xml:space="preserve">2. Anul </w:t>
            </w:r>
            <w:r w:rsidR="001454B0" w:rsidRPr="00845629">
              <w:rPr>
                <w:szCs w:val="24"/>
                <w:lang w:val="ro-RO"/>
              </w:rPr>
              <w:t>202</w:t>
            </w:r>
            <w:r w:rsidR="00AE2A5B">
              <w:rPr>
                <w:szCs w:val="24"/>
                <w:lang w:val="ro-RO"/>
              </w:rPr>
              <w:t>2</w:t>
            </w:r>
          </w:p>
        </w:tc>
        <w:tc>
          <w:tcPr>
            <w:tcW w:w="3120" w:type="dxa"/>
            <w:tcBorders>
              <w:top w:val="single" w:sz="6" w:space="0" w:color="auto"/>
              <w:left w:val="single" w:sz="6" w:space="0" w:color="auto"/>
              <w:bottom w:val="single" w:sz="6" w:space="0" w:color="auto"/>
              <w:right w:val="single" w:sz="6" w:space="0" w:color="auto"/>
            </w:tcBorders>
          </w:tcPr>
          <w:p w14:paraId="616C9DD7" w14:textId="77777777" w:rsidR="00501D86" w:rsidRPr="00845629" w:rsidRDefault="00501D86" w:rsidP="00184A8F">
            <w:pPr>
              <w:pStyle w:val="DefaultText"/>
              <w:rPr>
                <w:szCs w:val="24"/>
                <w:lang w:val="ro-RO"/>
              </w:rPr>
            </w:pPr>
          </w:p>
        </w:tc>
        <w:tc>
          <w:tcPr>
            <w:tcW w:w="3120" w:type="dxa"/>
            <w:tcBorders>
              <w:top w:val="single" w:sz="6" w:space="0" w:color="auto"/>
              <w:left w:val="single" w:sz="6" w:space="0" w:color="auto"/>
              <w:bottom w:val="single" w:sz="6" w:space="0" w:color="auto"/>
              <w:right w:val="single" w:sz="6" w:space="0" w:color="auto"/>
            </w:tcBorders>
          </w:tcPr>
          <w:p w14:paraId="1EF030E7" w14:textId="77777777" w:rsidR="00501D86" w:rsidRPr="00845629" w:rsidRDefault="00501D86" w:rsidP="00184A8F">
            <w:pPr>
              <w:pStyle w:val="DefaultText"/>
              <w:rPr>
                <w:szCs w:val="24"/>
                <w:lang w:val="ro-RO"/>
              </w:rPr>
            </w:pPr>
          </w:p>
        </w:tc>
      </w:tr>
      <w:tr w:rsidR="00501D86" w:rsidRPr="00845629" w14:paraId="5620C2AC" w14:textId="77777777" w:rsidTr="00184A8F">
        <w:tc>
          <w:tcPr>
            <w:tcW w:w="3120" w:type="dxa"/>
            <w:tcBorders>
              <w:top w:val="single" w:sz="6" w:space="0" w:color="auto"/>
              <w:left w:val="single" w:sz="6" w:space="0" w:color="auto"/>
              <w:bottom w:val="single" w:sz="6" w:space="0" w:color="auto"/>
              <w:right w:val="single" w:sz="6" w:space="0" w:color="auto"/>
            </w:tcBorders>
          </w:tcPr>
          <w:p w14:paraId="72D60924" w14:textId="39FF5D72" w:rsidR="00501D86" w:rsidRPr="00845629" w:rsidRDefault="00501D86" w:rsidP="00184A8F">
            <w:pPr>
              <w:pStyle w:val="TableText"/>
              <w:rPr>
                <w:szCs w:val="24"/>
                <w:lang w:val="ro-RO"/>
              </w:rPr>
            </w:pPr>
            <w:r w:rsidRPr="00845629">
              <w:rPr>
                <w:szCs w:val="24"/>
                <w:lang w:val="ro-RO"/>
              </w:rPr>
              <w:t xml:space="preserve">3. Anul </w:t>
            </w:r>
            <w:r w:rsidR="001454B0" w:rsidRPr="00845629">
              <w:rPr>
                <w:szCs w:val="24"/>
                <w:lang w:val="ro-RO"/>
              </w:rPr>
              <w:t>202</w:t>
            </w:r>
            <w:r w:rsidR="00AE2A5B">
              <w:rPr>
                <w:szCs w:val="24"/>
                <w:lang w:val="ro-RO"/>
              </w:rPr>
              <w:t>3</w:t>
            </w:r>
          </w:p>
        </w:tc>
        <w:tc>
          <w:tcPr>
            <w:tcW w:w="3120" w:type="dxa"/>
            <w:tcBorders>
              <w:top w:val="single" w:sz="6" w:space="0" w:color="auto"/>
              <w:left w:val="single" w:sz="6" w:space="0" w:color="auto"/>
              <w:bottom w:val="single" w:sz="6" w:space="0" w:color="auto"/>
              <w:right w:val="single" w:sz="6" w:space="0" w:color="auto"/>
            </w:tcBorders>
          </w:tcPr>
          <w:p w14:paraId="18299A40" w14:textId="77777777" w:rsidR="00501D86" w:rsidRPr="00845629" w:rsidRDefault="00501D86" w:rsidP="00184A8F">
            <w:pPr>
              <w:pStyle w:val="DefaultText"/>
              <w:rPr>
                <w:szCs w:val="24"/>
                <w:lang w:val="ro-RO"/>
              </w:rPr>
            </w:pPr>
          </w:p>
        </w:tc>
        <w:tc>
          <w:tcPr>
            <w:tcW w:w="3120" w:type="dxa"/>
            <w:tcBorders>
              <w:top w:val="single" w:sz="6" w:space="0" w:color="auto"/>
              <w:left w:val="single" w:sz="6" w:space="0" w:color="auto"/>
              <w:bottom w:val="single" w:sz="6" w:space="0" w:color="auto"/>
              <w:right w:val="single" w:sz="6" w:space="0" w:color="auto"/>
            </w:tcBorders>
          </w:tcPr>
          <w:p w14:paraId="0F0F3995" w14:textId="77777777" w:rsidR="00501D86" w:rsidRPr="00845629" w:rsidRDefault="00501D86" w:rsidP="00184A8F">
            <w:pPr>
              <w:pStyle w:val="DefaultText"/>
              <w:rPr>
                <w:szCs w:val="24"/>
                <w:lang w:val="ro-RO"/>
              </w:rPr>
            </w:pPr>
          </w:p>
        </w:tc>
      </w:tr>
      <w:tr w:rsidR="00501D86" w:rsidRPr="00845629" w14:paraId="1EB4CB22" w14:textId="77777777" w:rsidTr="00184A8F">
        <w:tc>
          <w:tcPr>
            <w:tcW w:w="3120" w:type="dxa"/>
            <w:tcBorders>
              <w:top w:val="single" w:sz="6" w:space="0" w:color="auto"/>
              <w:left w:val="single" w:sz="6" w:space="0" w:color="auto"/>
              <w:bottom w:val="single" w:sz="6" w:space="0" w:color="auto"/>
              <w:right w:val="single" w:sz="6" w:space="0" w:color="auto"/>
            </w:tcBorders>
          </w:tcPr>
          <w:p w14:paraId="41D92D81" w14:textId="77777777" w:rsidR="00501D86" w:rsidRPr="00845629" w:rsidRDefault="00501D86" w:rsidP="00184A8F">
            <w:pPr>
              <w:pStyle w:val="DefaultText1"/>
              <w:jc w:val="center"/>
              <w:rPr>
                <w:szCs w:val="24"/>
                <w:lang w:val="ro-RO"/>
              </w:rPr>
            </w:pPr>
            <w:r w:rsidRPr="00845629">
              <w:rPr>
                <w:b/>
                <w:szCs w:val="24"/>
                <w:lang w:val="ro-RO"/>
              </w:rPr>
              <w:t xml:space="preserve">Medie anuală: </w:t>
            </w:r>
          </w:p>
        </w:tc>
        <w:tc>
          <w:tcPr>
            <w:tcW w:w="3120" w:type="dxa"/>
            <w:tcBorders>
              <w:top w:val="single" w:sz="6" w:space="0" w:color="auto"/>
              <w:left w:val="single" w:sz="6" w:space="0" w:color="auto"/>
              <w:bottom w:val="single" w:sz="6" w:space="0" w:color="auto"/>
              <w:right w:val="single" w:sz="6" w:space="0" w:color="auto"/>
            </w:tcBorders>
          </w:tcPr>
          <w:p w14:paraId="43B392B8" w14:textId="77777777" w:rsidR="00501D86" w:rsidRPr="00845629" w:rsidRDefault="00501D86" w:rsidP="00184A8F">
            <w:pPr>
              <w:pStyle w:val="DefaultText"/>
              <w:rPr>
                <w:szCs w:val="24"/>
                <w:lang w:val="ro-RO"/>
              </w:rPr>
            </w:pPr>
          </w:p>
        </w:tc>
        <w:tc>
          <w:tcPr>
            <w:tcW w:w="3120" w:type="dxa"/>
            <w:tcBorders>
              <w:top w:val="single" w:sz="6" w:space="0" w:color="auto"/>
              <w:left w:val="single" w:sz="6" w:space="0" w:color="auto"/>
              <w:bottom w:val="single" w:sz="6" w:space="0" w:color="auto"/>
              <w:right w:val="single" w:sz="6" w:space="0" w:color="auto"/>
            </w:tcBorders>
          </w:tcPr>
          <w:p w14:paraId="5B10630D" w14:textId="77777777" w:rsidR="00501D86" w:rsidRPr="00845629" w:rsidRDefault="00501D86" w:rsidP="00184A8F">
            <w:pPr>
              <w:pStyle w:val="DefaultText"/>
              <w:rPr>
                <w:szCs w:val="24"/>
                <w:lang w:val="ro-RO"/>
              </w:rPr>
            </w:pPr>
          </w:p>
        </w:tc>
      </w:tr>
    </w:tbl>
    <w:p w14:paraId="18E18FED" w14:textId="77777777" w:rsidR="00501D86" w:rsidRPr="00845629" w:rsidRDefault="00501D86" w:rsidP="00501D86">
      <w:pPr>
        <w:pStyle w:val="DefaultText1"/>
        <w:rPr>
          <w:szCs w:val="24"/>
          <w:lang w:val="ro-RO"/>
        </w:rPr>
      </w:pPr>
      <w:r w:rsidRPr="00845629">
        <w:rPr>
          <w:szCs w:val="24"/>
          <w:lang w:val="ro-RO"/>
        </w:rPr>
        <w:t xml:space="preserve">                                                                                                   </w:t>
      </w:r>
    </w:p>
    <w:p w14:paraId="205B2FE5" w14:textId="77777777" w:rsidR="00501D86" w:rsidRPr="00845629" w:rsidRDefault="00501D86" w:rsidP="00501D86">
      <w:pPr>
        <w:pStyle w:val="DefaultText1"/>
        <w:jc w:val="both"/>
        <w:rPr>
          <w:szCs w:val="24"/>
          <w:lang w:val="ro-RO"/>
        </w:rPr>
      </w:pPr>
      <w:r w:rsidRPr="00845629">
        <w:rPr>
          <w:szCs w:val="24"/>
          <w:lang w:val="ro-RO"/>
        </w:rPr>
        <w:t>Data completării: ……………</w:t>
      </w:r>
    </w:p>
    <w:p w14:paraId="654931E4" w14:textId="77777777" w:rsidR="00501D86" w:rsidRPr="00845629" w:rsidRDefault="00501D86" w:rsidP="00501D86">
      <w:pPr>
        <w:pStyle w:val="DefaultText1"/>
        <w:rPr>
          <w:szCs w:val="24"/>
          <w:lang w:val="ro-RO"/>
        </w:rPr>
      </w:pPr>
    </w:p>
    <w:p w14:paraId="440BDF87" w14:textId="77777777" w:rsidR="00501D86" w:rsidRPr="00845629" w:rsidRDefault="00501D86" w:rsidP="00501D86">
      <w:pPr>
        <w:spacing w:line="240" w:lineRule="atLeast"/>
        <w:jc w:val="right"/>
        <w:rPr>
          <w:sz w:val="24"/>
          <w:szCs w:val="24"/>
          <w:lang w:val="ro-RO"/>
        </w:rPr>
      </w:pPr>
      <w:r w:rsidRPr="00845629">
        <w:rPr>
          <w:sz w:val="24"/>
          <w:szCs w:val="24"/>
          <w:lang w:val="ro-RO"/>
        </w:rPr>
        <w:t>___________________________</w:t>
      </w:r>
    </w:p>
    <w:p w14:paraId="168B26DF" w14:textId="77777777" w:rsidR="00501D86" w:rsidRPr="00845629" w:rsidRDefault="00501D86" w:rsidP="00501D86">
      <w:pPr>
        <w:spacing w:line="240" w:lineRule="atLeast"/>
        <w:jc w:val="right"/>
        <w:rPr>
          <w:i/>
          <w:iCs/>
          <w:sz w:val="24"/>
          <w:szCs w:val="24"/>
          <w:lang w:val="ro-RO"/>
        </w:rPr>
      </w:pPr>
      <w:r w:rsidRPr="00845629">
        <w:rPr>
          <w:i/>
          <w:iCs/>
          <w:sz w:val="24"/>
          <w:szCs w:val="24"/>
          <w:lang w:val="ro-RO"/>
        </w:rPr>
        <w:t xml:space="preserve"> (Nume, prenume)</w:t>
      </w:r>
    </w:p>
    <w:p w14:paraId="735EF0E8" w14:textId="77777777" w:rsidR="00501D86" w:rsidRPr="00845629" w:rsidRDefault="00501D86" w:rsidP="00501D86">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p>
    <w:p w14:paraId="1C4CE174" w14:textId="77777777" w:rsidR="00501D86" w:rsidRPr="00845629" w:rsidRDefault="00501D86" w:rsidP="00501D86">
      <w:pPr>
        <w:spacing w:line="240" w:lineRule="atLeast"/>
        <w:jc w:val="right"/>
        <w:rPr>
          <w:sz w:val="24"/>
          <w:szCs w:val="24"/>
          <w:lang w:val="ro-RO"/>
        </w:rPr>
      </w:pPr>
      <w:r w:rsidRPr="00845629">
        <w:rPr>
          <w:sz w:val="24"/>
          <w:szCs w:val="24"/>
          <w:lang w:val="ro-RO"/>
        </w:rPr>
        <w:t>___________________________</w:t>
      </w:r>
    </w:p>
    <w:p w14:paraId="4C71EBA4" w14:textId="77777777" w:rsidR="00501D86" w:rsidRPr="00845629" w:rsidRDefault="00501D86" w:rsidP="00501D86">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r w:rsidRPr="00845629">
        <w:rPr>
          <w:i/>
          <w:iCs/>
          <w:sz w:val="24"/>
          <w:szCs w:val="24"/>
          <w:lang w:val="ro-RO"/>
        </w:rPr>
        <w:t xml:space="preserve"> (Funcţie)</w:t>
      </w:r>
    </w:p>
    <w:p w14:paraId="4969DDE0" w14:textId="77777777" w:rsidR="00501D86" w:rsidRPr="00845629" w:rsidRDefault="00501D86" w:rsidP="00501D86">
      <w:pPr>
        <w:spacing w:line="240" w:lineRule="atLeast"/>
        <w:rPr>
          <w:sz w:val="24"/>
          <w:szCs w:val="24"/>
          <w:lang w:val="ro-RO"/>
        </w:rPr>
      </w:pPr>
    </w:p>
    <w:p w14:paraId="7D71B868" w14:textId="77777777" w:rsidR="00501D86" w:rsidRPr="00845629" w:rsidRDefault="00501D86" w:rsidP="00501D86">
      <w:pPr>
        <w:spacing w:line="240" w:lineRule="atLeast"/>
        <w:jc w:val="right"/>
        <w:rPr>
          <w:sz w:val="24"/>
          <w:szCs w:val="24"/>
          <w:lang w:val="ro-RO"/>
        </w:rPr>
      </w:pPr>
      <w:r w:rsidRPr="00845629">
        <w:rPr>
          <w:sz w:val="24"/>
          <w:szCs w:val="24"/>
          <w:lang w:val="ro-RO"/>
        </w:rPr>
        <w:t>___________________________</w:t>
      </w:r>
    </w:p>
    <w:p w14:paraId="0EBC6C6A" w14:textId="77777777" w:rsidR="00501D86" w:rsidRPr="00845629" w:rsidRDefault="00501D86" w:rsidP="00501D86">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r w:rsidRPr="00845629">
        <w:rPr>
          <w:i/>
          <w:iCs/>
          <w:sz w:val="24"/>
          <w:szCs w:val="24"/>
          <w:lang w:val="ro-RO"/>
        </w:rPr>
        <w:t xml:space="preserve"> (Semnătura autorizată şi ştampila)</w:t>
      </w:r>
    </w:p>
    <w:p w14:paraId="6D97D115" w14:textId="77777777" w:rsidR="00501D86" w:rsidRPr="00845629" w:rsidRDefault="00501D86" w:rsidP="00501D86">
      <w:pPr>
        <w:pStyle w:val="DefaultText1"/>
        <w:jc w:val="right"/>
        <w:rPr>
          <w:b/>
          <w:bCs/>
          <w:i/>
          <w:iCs/>
          <w:szCs w:val="24"/>
          <w:lang w:val="ro-RO"/>
        </w:rPr>
      </w:pPr>
      <w:r w:rsidRPr="00845629">
        <w:rPr>
          <w:b/>
          <w:bCs/>
          <w:i/>
          <w:iCs/>
          <w:color w:val="FF0000"/>
          <w:szCs w:val="24"/>
          <w:lang w:val="ro-RO"/>
        </w:rPr>
        <w:br w:type="page"/>
      </w:r>
      <w:r w:rsidRPr="00845629">
        <w:rPr>
          <w:b/>
          <w:bCs/>
          <w:i/>
          <w:iCs/>
          <w:szCs w:val="24"/>
          <w:lang w:val="ro-RO"/>
        </w:rPr>
        <w:t>FORMULAR  B4</w:t>
      </w:r>
    </w:p>
    <w:p w14:paraId="743D03C5" w14:textId="77777777" w:rsidR="00501D86" w:rsidRPr="00845629" w:rsidRDefault="00501D86" w:rsidP="00501D86">
      <w:pPr>
        <w:pStyle w:val="Textbody"/>
        <w:widowControl/>
        <w:suppressAutoHyphens w:val="0"/>
        <w:rPr>
          <w:b/>
          <w:bCs/>
          <w:noProof w:val="0"/>
          <w:sz w:val="24"/>
          <w:szCs w:val="24"/>
          <w:lang w:val="ro-RO"/>
        </w:rPr>
      </w:pPr>
      <w:r w:rsidRPr="00845629">
        <w:rPr>
          <w:b/>
          <w:bCs/>
          <w:noProof w:val="0"/>
          <w:sz w:val="24"/>
          <w:szCs w:val="24"/>
          <w:lang w:val="ro-RO"/>
        </w:rPr>
        <w:t>OFERTANT</w:t>
      </w:r>
    </w:p>
    <w:p w14:paraId="63C68131" w14:textId="77777777" w:rsidR="00501D86" w:rsidRPr="00845629" w:rsidRDefault="00501D86" w:rsidP="00501D86">
      <w:pPr>
        <w:rPr>
          <w:sz w:val="24"/>
          <w:szCs w:val="24"/>
          <w:lang w:val="ro-RO"/>
        </w:rPr>
      </w:pPr>
      <w:r w:rsidRPr="00845629">
        <w:rPr>
          <w:sz w:val="24"/>
          <w:szCs w:val="24"/>
          <w:lang w:val="ro-RO"/>
        </w:rPr>
        <w:t>……………………………</w:t>
      </w:r>
    </w:p>
    <w:p w14:paraId="515732E8" w14:textId="77777777" w:rsidR="00501D86" w:rsidRPr="00845629" w:rsidRDefault="00501D86" w:rsidP="00501D86">
      <w:pPr>
        <w:rPr>
          <w:i/>
          <w:sz w:val="24"/>
          <w:szCs w:val="24"/>
          <w:lang w:val="ro-RO"/>
        </w:rPr>
      </w:pPr>
      <w:r w:rsidRPr="00845629">
        <w:rPr>
          <w:i/>
          <w:sz w:val="24"/>
          <w:szCs w:val="24"/>
          <w:lang w:val="ro-RO"/>
        </w:rPr>
        <w:t>(denumire)</w:t>
      </w:r>
    </w:p>
    <w:p w14:paraId="1948BCA9" w14:textId="77777777" w:rsidR="00501D86" w:rsidRPr="00845629" w:rsidRDefault="00501D86" w:rsidP="00501D86">
      <w:pPr>
        <w:pStyle w:val="DefaultText"/>
        <w:jc w:val="center"/>
        <w:rPr>
          <w:b/>
          <w:szCs w:val="24"/>
          <w:lang w:val="ro-RO"/>
        </w:rPr>
      </w:pPr>
    </w:p>
    <w:p w14:paraId="167A52B9" w14:textId="77777777" w:rsidR="00501D86" w:rsidRPr="00845629" w:rsidRDefault="00501D86" w:rsidP="00501D86">
      <w:pPr>
        <w:pStyle w:val="DefaultText"/>
        <w:jc w:val="center"/>
        <w:rPr>
          <w:b/>
          <w:szCs w:val="24"/>
          <w:lang w:val="ro-RO"/>
        </w:rPr>
      </w:pPr>
      <w:r w:rsidRPr="00845629">
        <w:rPr>
          <w:b/>
          <w:szCs w:val="24"/>
          <w:lang w:val="ro-RO"/>
        </w:rPr>
        <w:t>EXPERIENŢA SIMILARĂ</w:t>
      </w:r>
      <w:r w:rsidRPr="00845629">
        <w:rPr>
          <w:b/>
          <w:szCs w:val="24"/>
          <w:vertAlign w:val="superscript"/>
          <w:lang w:val="ro-RO"/>
        </w:rPr>
        <w:t>(*)</w:t>
      </w:r>
    </w:p>
    <w:p w14:paraId="6DC446F1" w14:textId="77777777" w:rsidR="00501D86" w:rsidRPr="00845629" w:rsidRDefault="00501D86" w:rsidP="00501D86">
      <w:pPr>
        <w:pStyle w:val="DefaultText"/>
        <w:jc w:val="center"/>
        <w:rPr>
          <w:b/>
          <w:szCs w:val="24"/>
          <w:lang w:val="ro-RO"/>
        </w:rPr>
      </w:pPr>
    </w:p>
    <w:tbl>
      <w:tblPr>
        <w:tblW w:w="9591" w:type="dxa"/>
        <w:tblInd w:w="108" w:type="dxa"/>
        <w:tblLayout w:type="fixed"/>
        <w:tblLook w:val="0000" w:firstRow="0" w:lastRow="0" w:firstColumn="0" w:lastColumn="0" w:noHBand="0" w:noVBand="0"/>
      </w:tblPr>
      <w:tblGrid>
        <w:gridCol w:w="4140"/>
        <w:gridCol w:w="2474"/>
        <w:gridCol w:w="2977"/>
      </w:tblGrid>
      <w:tr w:rsidR="00501D86" w:rsidRPr="00845629" w14:paraId="57AAE0E3" w14:textId="77777777" w:rsidTr="00184A8F">
        <w:tc>
          <w:tcPr>
            <w:tcW w:w="9591" w:type="dxa"/>
            <w:gridSpan w:val="3"/>
            <w:tcBorders>
              <w:top w:val="single" w:sz="6" w:space="0" w:color="auto"/>
              <w:left w:val="single" w:sz="6" w:space="0" w:color="auto"/>
              <w:bottom w:val="single" w:sz="6" w:space="0" w:color="auto"/>
              <w:right w:val="single" w:sz="6" w:space="0" w:color="auto"/>
            </w:tcBorders>
          </w:tcPr>
          <w:p w14:paraId="1DE26D2F" w14:textId="77777777" w:rsidR="00501D86" w:rsidRPr="00845629" w:rsidRDefault="00501D86" w:rsidP="00184A8F">
            <w:pPr>
              <w:pStyle w:val="TableText"/>
              <w:rPr>
                <w:szCs w:val="24"/>
                <w:lang w:val="ro-RO"/>
              </w:rPr>
            </w:pPr>
            <w:r w:rsidRPr="00845629">
              <w:rPr>
                <w:szCs w:val="24"/>
                <w:lang w:val="ro-RO"/>
              </w:rPr>
              <w:t>1. Denumirea şi obiectul contractului/</w:t>
            </w:r>
            <w:r w:rsidR="00C23BB5" w:rsidRPr="00845629">
              <w:rPr>
                <w:szCs w:val="24"/>
                <w:lang w:val="ro-RO"/>
              </w:rPr>
              <w:t>comanda</w:t>
            </w:r>
            <w:r w:rsidRPr="00845629">
              <w:rPr>
                <w:szCs w:val="24"/>
                <w:lang w:val="ro-RO"/>
              </w:rPr>
              <w:t>:</w:t>
            </w:r>
          </w:p>
          <w:p w14:paraId="128371A1" w14:textId="77777777" w:rsidR="00501D86" w:rsidRPr="00845629" w:rsidRDefault="00501D86" w:rsidP="00184A8F">
            <w:pPr>
              <w:pStyle w:val="TableText"/>
              <w:ind w:firstLine="34"/>
              <w:rPr>
                <w:szCs w:val="24"/>
                <w:lang w:val="ro-RO"/>
              </w:rPr>
            </w:pPr>
            <w:r w:rsidRPr="00845629">
              <w:rPr>
                <w:szCs w:val="24"/>
                <w:lang w:val="ro-RO"/>
              </w:rPr>
              <w:t xml:space="preserve">    Numărul şi data contractului: </w:t>
            </w:r>
          </w:p>
        </w:tc>
      </w:tr>
      <w:tr w:rsidR="00501D86" w:rsidRPr="00845629" w14:paraId="2F1881FC" w14:textId="77777777" w:rsidTr="00184A8F">
        <w:tc>
          <w:tcPr>
            <w:tcW w:w="9591" w:type="dxa"/>
            <w:gridSpan w:val="3"/>
            <w:tcBorders>
              <w:top w:val="single" w:sz="6" w:space="0" w:color="auto"/>
              <w:left w:val="single" w:sz="6" w:space="0" w:color="auto"/>
              <w:bottom w:val="single" w:sz="6" w:space="0" w:color="auto"/>
              <w:right w:val="single" w:sz="6" w:space="0" w:color="auto"/>
            </w:tcBorders>
          </w:tcPr>
          <w:p w14:paraId="51825588" w14:textId="77777777" w:rsidR="00501D86" w:rsidRPr="00845629" w:rsidRDefault="00501D86" w:rsidP="00184A8F">
            <w:pPr>
              <w:pStyle w:val="TableText"/>
              <w:rPr>
                <w:szCs w:val="24"/>
                <w:lang w:val="ro-RO"/>
              </w:rPr>
            </w:pPr>
            <w:r w:rsidRPr="00845629">
              <w:rPr>
                <w:szCs w:val="24"/>
                <w:lang w:val="ro-RO"/>
              </w:rPr>
              <w:t>2. Denumirea beneficiarului/clientului:</w:t>
            </w:r>
          </w:p>
          <w:p w14:paraId="10181FEC" w14:textId="77777777" w:rsidR="00501D86" w:rsidRPr="00845629" w:rsidRDefault="00501D86" w:rsidP="00184A8F">
            <w:pPr>
              <w:pStyle w:val="TableText"/>
              <w:rPr>
                <w:szCs w:val="24"/>
                <w:lang w:val="ro-RO"/>
              </w:rPr>
            </w:pPr>
            <w:r w:rsidRPr="00845629">
              <w:rPr>
                <w:szCs w:val="24"/>
                <w:lang w:val="ro-RO"/>
              </w:rPr>
              <w:t xml:space="preserve">    Adresa beneficiarului/clientului:</w:t>
            </w:r>
          </w:p>
          <w:p w14:paraId="088D483A" w14:textId="77777777" w:rsidR="00501D86" w:rsidRPr="00845629" w:rsidRDefault="00501D86" w:rsidP="00184A8F">
            <w:pPr>
              <w:pStyle w:val="TableText"/>
              <w:rPr>
                <w:szCs w:val="24"/>
                <w:lang w:val="ro-RO"/>
              </w:rPr>
            </w:pPr>
            <w:r w:rsidRPr="00845629">
              <w:rPr>
                <w:szCs w:val="24"/>
                <w:lang w:val="ro-RO"/>
              </w:rPr>
              <w:t xml:space="preserve">    Ţara:</w:t>
            </w:r>
          </w:p>
        </w:tc>
      </w:tr>
      <w:tr w:rsidR="00501D86" w:rsidRPr="00845629" w14:paraId="01B8AC25" w14:textId="77777777" w:rsidTr="00184A8F">
        <w:tc>
          <w:tcPr>
            <w:tcW w:w="9591" w:type="dxa"/>
            <w:gridSpan w:val="3"/>
            <w:tcBorders>
              <w:top w:val="single" w:sz="6" w:space="0" w:color="auto"/>
              <w:left w:val="single" w:sz="6" w:space="0" w:color="auto"/>
              <w:bottom w:val="single" w:sz="6" w:space="0" w:color="auto"/>
              <w:right w:val="single" w:sz="6" w:space="0" w:color="auto"/>
            </w:tcBorders>
          </w:tcPr>
          <w:p w14:paraId="5A3F5AC4" w14:textId="77777777" w:rsidR="00501D86" w:rsidRPr="00845629" w:rsidRDefault="00501D86" w:rsidP="00184A8F">
            <w:pPr>
              <w:pStyle w:val="TableText"/>
              <w:rPr>
                <w:szCs w:val="24"/>
                <w:lang w:val="ro-RO"/>
              </w:rPr>
            </w:pPr>
            <w:r w:rsidRPr="00845629">
              <w:rPr>
                <w:szCs w:val="24"/>
                <w:lang w:val="ro-RO"/>
              </w:rPr>
              <w:t>3. Calitatea în care a participat la îndeplinirea contractului:</w:t>
            </w:r>
          </w:p>
          <w:p w14:paraId="4B89F036" w14:textId="77777777" w:rsidR="00501D86" w:rsidRPr="00845629" w:rsidRDefault="00501D86" w:rsidP="00184A8F">
            <w:pPr>
              <w:pStyle w:val="TableText"/>
              <w:rPr>
                <w:szCs w:val="24"/>
                <w:lang w:val="ro-RO"/>
              </w:rPr>
            </w:pPr>
            <w:r w:rsidRPr="00845629">
              <w:rPr>
                <w:szCs w:val="24"/>
                <w:lang w:val="ro-RO"/>
              </w:rPr>
              <w:t xml:space="preserve">    </w:t>
            </w:r>
            <w:r w:rsidRPr="00845629">
              <w:rPr>
                <w:i/>
                <w:szCs w:val="24"/>
                <w:lang w:val="ro-RO"/>
              </w:rPr>
              <w:t>(se bifează opţiunea corespunzătoare)</w:t>
            </w:r>
          </w:p>
          <w:p w14:paraId="05D12DC0" w14:textId="77777777" w:rsidR="00501D86" w:rsidRPr="00845629" w:rsidRDefault="00501D86" w:rsidP="00184A8F">
            <w:pPr>
              <w:pStyle w:val="TableText"/>
              <w:numPr>
                <w:ilvl w:val="0"/>
                <w:numId w:val="1"/>
              </w:numPr>
              <w:ind w:left="0" w:firstLine="0"/>
              <w:rPr>
                <w:szCs w:val="24"/>
                <w:lang w:val="ro-RO"/>
              </w:rPr>
            </w:pPr>
            <w:r w:rsidRPr="00845629">
              <w:rPr>
                <w:szCs w:val="24"/>
                <w:lang w:val="ro-RO"/>
              </w:rPr>
              <w:t>contractant unic sau contractant conducător (lider de asociaţie)</w:t>
            </w:r>
          </w:p>
          <w:p w14:paraId="44D4C1F7" w14:textId="77777777" w:rsidR="00501D86" w:rsidRPr="00845629" w:rsidRDefault="00501D86" w:rsidP="00184A8F">
            <w:pPr>
              <w:pStyle w:val="TableText"/>
              <w:numPr>
                <w:ilvl w:val="0"/>
                <w:numId w:val="2"/>
              </w:numPr>
              <w:ind w:left="0" w:firstLine="0"/>
              <w:rPr>
                <w:szCs w:val="24"/>
                <w:lang w:val="ro-RO"/>
              </w:rPr>
            </w:pPr>
            <w:r w:rsidRPr="00845629">
              <w:rPr>
                <w:szCs w:val="24"/>
                <w:lang w:val="ro-RO"/>
              </w:rPr>
              <w:t>contractant asociat</w:t>
            </w:r>
          </w:p>
          <w:p w14:paraId="312208CF" w14:textId="77777777" w:rsidR="00501D86" w:rsidRPr="00845629" w:rsidRDefault="00501D86" w:rsidP="00184A8F">
            <w:pPr>
              <w:pStyle w:val="TableText"/>
              <w:numPr>
                <w:ilvl w:val="0"/>
                <w:numId w:val="3"/>
              </w:numPr>
              <w:ind w:left="0" w:firstLine="0"/>
              <w:rPr>
                <w:szCs w:val="24"/>
                <w:lang w:val="ro-RO"/>
              </w:rPr>
            </w:pPr>
            <w:r w:rsidRPr="00845629">
              <w:rPr>
                <w:szCs w:val="24"/>
                <w:lang w:val="ro-RO"/>
              </w:rPr>
              <w:t>subcontractant</w:t>
            </w:r>
          </w:p>
        </w:tc>
      </w:tr>
      <w:tr w:rsidR="00501D86" w:rsidRPr="00845629" w14:paraId="0926915F" w14:textId="77777777" w:rsidTr="00184A8F">
        <w:tc>
          <w:tcPr>
            <w:tcW w:w="4140" w:type="dxa"/>
            <w:tcBorders>
              <w:top w:val="single" w:sz="6" w:space="0" w:color="auto"/>
              <w:left w:val="single" w:sz="6" w:space="0" w:color="auto"/>
              <w:bottom w:val="single" w:sz="6" w:space="0" w:color="auto"/>
              <w:right w:val="single" w:sz="6" w:space="0" w:color="auto"/>
            </w:tcBorders>
          </w:tcPr>
          <w:p w14:paraId="24B0AABC" w14:textId="77777777" w:rsidR="00501D86" w:rsidRPr="00845629" w:rsidRDefault="00501D86" w:rsidP="00184A8F">
            <w:pPr>
              <w:pStyle w:val="TableText"/>
              <w:rPr>
                <w:szCs w:val="24"/>
                <w:lang w:val="ro-RO"/>
              </w:rPr>
            </w:pPr>
            <w:r w:rsidRPr="00845629">
              <w:rPr>
                <w:szCs w:val="24"/>
                <w:lang w:val="ro-RO"/>
              </w:rPr>
              <w:t xml:space="preserve">4. Valoarea contractului </w:t>
            </w:r>
          </w:p>
          <w:p w14:paraId="2892B6FB" w14:textId="77777777" w:rsidR="00501D86" w:rsidRPr="00845629" w:rsidRDefault="00501D86" w:rsidP="00184A8F">
            <w:pPr>
              <w:pStyle w:val="TableText"/>
              <w:rPr>
                <w:szCs w:val="24"/>
                <w:lang w:val="ro-RO"/>
              </w:rPr>
            </w:pPr>
          </w:p>
          <w:p w14:paraId="1F828D02" w14:textId="77777777" w:rsidR="00501D86" w:rsidRPr="00845629" w:rsidRDefault="00501D86" w:rsidP="00184A8F">
            <w:pPr>
              <w:pStyle w:val="TableText"/>
              <w:rPr>
                <w:szCs w:val="24"/>
                <w:lang w:val="ro-RO"/>
              </w:rPr>
            </w:pPr>
            <w:r w:rsidRPr="00845629">
              <w:rPr>
                <w:szCs w:val="24"/>
                <w:lang w:val="ro-RO"/>
              </w:rPr>
              <w:t xml:space="preserve">                         </w:t>
            </w:r>
          </w:p>
          <w:p w14:paraId="6E6846B0" w14:textId="77777777" w:rsidR="00501D86" w:rsidRPr="00845629" w:rsidRDefault="00501D86" w:rsidP="00184A8F">
            <w:pPr>
              <w:pStyle w:val="TableText"/>
              <w:rPr>
                <w:szCs w:val="24"/>
                <w:lang w:val="ro-RO"/>
              </w:rPr>
            </w:pPr>
            <w:r w:rsidRPr="00845629">
              <w:rPr>
                <w:szCs w:val="24"/>
                <w:lang w:val="ro-RO"/>
              </w:rPr>
              <w:t>a) iniţială (la data semnării contractului):</w:t>
            </w:r>
          </w:p>
          <w:p w14:paraId="316CBA49" w14:textId="77777777" w:rsidR="00501D86" w:rsidRPr="00845629" w:rsidRDefault="00501D86" w:rsidP="00184A8F">
            <w:pPr>
              <w:pStyle w:val="TableText"/>
              <w:rPr>
                <w:szCs w:val="24"/>
                <w:lang w:val="ro-RO"/>
              </w:rPr>
            </w:pPr>
            <w:r w:rsidRPr="00845629">
              <w:rPr>
                <w:szCs w:val="24"/>
                <w:lang w:val="ro-RO"/>
              </w:rPr>
              <w:t>b) finală (la data finalizării contractului):</w:t>
            </w:r>
          </w:p>
        </w:tc>
        <w:tc>
          <w:tcPr>
            <w:tcW w:w="2474" w:type="dxa"/>
            <w:tcBorders>
              <w:top w:val="single" w:sz="6" w:space="0" w:color="auto"/>
              <w:left w:val="single" w:sz="6" w:space="0" w:color="auto"/>
              <w:bottom w:val="single" w:sz="6" w:space="0" w:color="auto"/>
              <w:right w:val="single" w:sz="6" w:space="0" w:color="auto"/>
            </w:tcBorders>
          </w:tcPr>
          <w:p w14:paraId="33334F2C" w14:textId="77777777" w:rsidR="00501D86" w:rsidRPr="00845629" w:rsidRDefault="00501D86" w:rsidP="00184A8F">
            <w:pPr>
              <w:pStyle w:val="TableText"/>
              <w:jc w:val="center"/>
              <w:rPr>
                <w:szCs w:val="24"/>
                <w:lang w:val="ro-RO"/>
              </w:rPr>
            </w:pPr>
            <w:r w:rsidRPr="00845629">
              <w:rPr>
                <w:szCs w:val="24"/>
                <w:lang w:val="ro-RO"/>
              </w:rPr>
              <w:t>Exprimată în moneda în care s-a încheiat contractul</w:t>
            </w:r>
          </w:p>
          <w:p w14:paraId="52711DDB" w14:textId="77777777" w:rsidR="00501D86" w:rsidRPr="00845629" w:rsidRDefault="00501D86" w:rsidP="00184A8F">
            <w:pPr>
              <w:pStyle w:val="TableText"/>
              <w:jc w:val="center"/>
              <w:rPr>
                <w:szCs w:val="24"/>
                <w:lang w:val="ro-RO"/>
              </w:rPr>
            </w:pPr>
          </w:p>
          <w:p w14:paraId="5893305A" w14:textId="77777777" w:rsidR="00501D86" w:rsidRPr="00845629" w:rsidRDefault="00501D86" w:rsidP="00184A8F">
            <w:pPr>
              <w:pStyle w:val="TableText"/>
              <w:jc w:val="center"/>
              <w:rPr>
                <w:szCs w:val="24"/>
                <w:lang w:val="ro-RO"/>
              </w:rPr>
            </w:pPr>
            <w:r w:rsidRPr="00845629">
              <w:rPr>
                <w:szCs w:val="24"/>
                <w:lang w:val="ro-RO"/>
              </w:rPr>
              <w:t>……</w:t>
            </w:r>
          </w:p>
          <w:p w14:paraId="21B2C5B6" w14:textId="77777777" w:rsidR="00501D86" w:rsidRPr="00845629" w:rsidRDefault="00501D86" w:rsidP="00184A8F">
            <w:pPr>
              <w:pStyle w:val="TableText"/>
              <w:jc w:val="center"/>
              <w:rPr>
                <w:szCs w:val="24"/>
                <w:lang w:val="ro-RO"/>
              </w:rPr>
            </w:pPr>
          </w:p>
          <w:p w14:paraId="6257A8DD" w14:textId="77777777" w:rsidR="00501D86" w:rsidRPr="00845629" w:rsidRDefault="00501D86" w:rsidP="00184A8F">
            <w:pPr>
              <w:pStyle w:val="TableText"/>
              <w:jc w:val="center"/>
              <w:rPr>
                <w:szCs w:val="24"/>
                <w:lang w:val="ro-RO"/>
              </w:rPr>
            </w:pPr>
            <w:r w:rsidRPr="00845629">
              <w:rPr>
                <w:szCs w:val="24"/>
                <w:lang w:val="ro-RO"/>
              </w:rPr>
              <w:t>……</w:t>
            </w:r>
          </w:p>
        </w:tc>
        <w:tc>
          <w:tcPr>
            <w:tcW w:w="2977" w:type="dxa"/>
            <w:tcBorders>
              <w:top w:val="single" w:sz="6" w:space="0" w:color="auto"/>
              <w:left w:val="single" w:sz="6" w:space="0" w:color="auto"/>
              <w:bottom w:val="single" w:sz="6" w:space="0" w:color="auto"/>
              <w:right w:val="single" w:sz="6" w:space="0" w:color="auto"/>
            </w:tcBorders>
          </w:tcPr>
          <w:p w14:paraId="57F606A4" w14:textId="77777777" w:rsidR="00501D86" w:rsidRPr="00845629" w:rsidRDefault="00501D86" w:rsidP="00184A8F">
            <w:pPr>
              <w:pStyle w:val="TableText"/>
              <w:jc w:val="center"/>
              <w:rPr>
                <w:szCs w:val="24"/>
                <w:lang w:val="ro-RO"/>
              </w:rPr>
            </w:pPr>
            <w:r w:rsidRPr="00845629">
              <w:rPr>
                <w:szCs w:val="24"/>
                <w:lang w:val="ro-RO"/>
              </w:rPr>
              <w:t xml:space="preserve">Exprimată </w:t>
            </w:r>
          </w:p>
          <w:p w14:paraId="1469B20C" w14:textId="77777777" w:rsidR="00501D86" w:rsidRPr="00845629" w:rsidRDefault="00501D86" w:rsidP="00184A8F">
            <w:pPr>
              <w:pStyle w:val="TableText"/>
              <w:jc w:val="center"/>
              <w:rPr>
                <w:szCs w:val="24"/>
                <w:lang w:val="ro-RO"/>
              </w:rPr>
            </w:pPr>
            <w:r w:rsidRPr="00845629">
              <w:rPr>
                <w:szCs w:val="24"/>
                <w:lang w:val="ro-RO"/>
              </w:rPr>
              <w:t xml:space="preserve">în echivalent </w:t>
            </w:r>
          </w:p>
          <w:p w14:paraId="35E0427D" w14:textId="77777777" w:rsidR="00501D86" w:rsidRPr="00845629" w:rsidRDefault="00501D86" w:rsidP="00184A8F">
            <w:pPr>
              <w:pStyle w:val="TableText"/>
              <w:jc w:val="center"/>
              <w:rPr>
                <w:szCs w:val="24"/>
                <w:lang w:val="ro-RO"/>
              </w:rPr>
            </w:pPr>
            <w:r w:rsidRPr="00845629">
              <w:rPr>
                <w:szCs w:val="24"/>
                <w:lang w:val="ro-RO"/>
              </w:rPr>
              <w:t>euro</w:t>
            </w:r>
          </w:p>
          <w:p w14:paraId="77637DDD" w14:textId="77777777" w:rsidR="00501D86" w:rsidRPr="00845629" w:rsidRDefault="00501D86" w:rsidP="00184A8F">
            <w:pPr>
              <w:pStyle w:val="TableText"/>
              <w:jc w:val="center"/>
              <w:rPr>
                <w:szCs w:val="24"/>
                <w:lang w:val="ro-RO"/>
              </w:rPr>
            </w:pPr>
          </w:p>
          <w:p w14:paraId="3EE079ED" w14:textId="77777777" w:rsidR="00501D86" w:rsidRPr="00845629" w:rsidRDefault="00501D86" w:rsidP="00184A8F">
            <w:pPr>
              <w:pStyle w:val="TableText"/>
              <w:jc w:val="center"/>
              <w:rPr>
                <w:szCs w:val="24"/>
                <w:lang w:val="ro-RO"/>
              </w:rPr>
            </w:pPr>
            <w:r w:rsidRPr="00845629">
              <w:rPr>
                <w:szCs w:val="24"/>
                <w:lang w:val="ro-RO"/>
              </w:rPr>
              <w:t>……</w:t>
            </w:r>
          </w:p>
          <w:p w14:paraId="44B24FA4" w14:textId="77777777" w:rsidR="00501D86" w:rsidRPr="00845629" w:rsidRDefault="00501D86" w:rsidP="00184A8F">
            <w:pPr>
              <w:pStyle w:val="TableText"/>
              <w:jc w:val="center"/>
              <w:rPr>
                <w:szCs w:val="24"/>
                <w:lang w:val="ro-RO"/>
              </w:rPr>
            </w:pPr>
          </w:p>
          <w:p w14:paraId="07A6188E" w14:textId="77777777" w:rsidR="00501D86" w:rsidRPr="00845629" w:rsidRDefault="00501D86" w:rsidP="00184A8F">
            <w:pPr>
              <w:pStyle w:val="TableText"/>
              <w:jc w:val="center"/>
              <w:rPr>
                <w:szCs w:val="24"/>
                <w:lang w:val="ro-RO"/>
              </w:rPr>
            </w:pPr>
            <w:r w:rsidRPr="00845629">
              <w:rPr>
                <w:szCs w:val="24"/>
                <w:lang w:val="ro-RO"/>
              </w:rPr>
              <w:t>……</w:t>
            </w:r>
          </w:p>
          <w:p w14:paraId="0A08A820" w14:textId="77777777" w:rsidR="00501D86" w:rsidRPr="00845629" w:rsidRDefault="00501D86" w:rsidP="00184A8F">
            <w:pPr>
              <w:pStyle w:val="TableText"/>
              <w:jc w:val="center"/>
              <w:rPr>
                <w:szCs w:val="24"/>
                <w:lang w:val="ro-RO"/>
              </w:rPr>
            </w:pPr>
          </w:p>
        </w:tc>
      </w:tr>
      <w:tr w:rsidR="00501D86" w:rsidRPr="00845629" w14:paraId="48E77D4F" w14:textId="77777777" w:rsidTr="00184A8F">
        <w:tc>
          <w:tcPr>
            <w:tcW w:w="9591" w:type="dxa"/>
            <w:gridSpan w:val="3"/>
            <w:tcBorders>
              <w:top w:val="single" w:sz="6" w:space="0" w:color="auto"/>
              <w:left w:val="single" w:sz="6" w:space="0" w:color="auto"/>
              <w:bottom w:val="single" w:sz="6" w:space="0" w:color="auto"/>
              <w:right w:val="single" w:sz="6" w:space="0" w:color="auto"/>
            </w:tcBorders>
          </w:tcPr>
          <w:p w14:paraId="27A39067" w14:textId="77777777" w:rsidR="00501D86" w:rsidRPr="00845629" w:rsidRDefault="00501D86" w:rsidP="00C23BB5">
            <w:pPr>
              <w:pStyle w:val="TableText"/>
              <w:jc w:val="both"/>
              <w:rPr>
                <w:szCs w:val="24"/>
                <w:lang w:val="ro-RO"/>
              </w:rPr>
            </w:pPr>
            <w:r w:rsidRPr="00845629">
              <w:rPr>
                <w:szCs w:val="24"/>
                <w:lang w:val="ro-RO"/>
              </w:rPr>
              <w:t>5. Dacă au fost litigii privind îndeplinirea contractului</w:t>
            </w:r>
            <w:r w:rsidR="000203F2" w:rsidRPr="00845629">
              <w:rPr>
                <w:szCs w:val="24"/>
                <w:lang w:val="ro-RO"/>
              </w:rPr>
              <w:t>/</w:t>
            </w:r>
            <w:r w:rsidR="00C23BB5" w:rsidRPr="00845629">
              <w:rPr>
                <w:szCs w:val="24"/>
                <w:lang w:val="ro-RO"/>
              </w:rPr>
              <w:t>comenzii</w:t>
            </w:r>
            <w:r w:rsidRPr="00845629">
              <w:rPr>
                <w:szCs w:val="24"/>
                <w:lang w:val="ro-RO"/>
              </w:rPr>
              <w:t>, natura acestora şi modul lor de soluţionare:</w:t>
            </w:r>
          </w:p>
        </w:tc>
      </w:tr>
      <w:tr w:rsidR="00501D86" w:rsidRPr="00845629" w14:paraId="4DA3EE42" w14:textId="77777777" w:rsidTr="00184A8F">
        <w:tc>
          <w:tcPr>
            <w:tcW w:w="9591" w:type="dxa"/>
            <w:gridSpan w:val="3"/>
            <w:tcBorders>
              <w:top w:val="single" w:sz="6" w:space="0" w:color="auto"/>
              <w:left w:val="single" w:sz="6" w:space="0" w:color="auto"/>
              <w:bottom w:val="single" w:sz="6" w:space="0" w:color="auto"/>
              <w:right w:val="single" w:sz="6" w:space="0" w:color="auto"/>
            </w:tcBorders>
          </w:tcPr>
          <w:p w14:paraId="73BF1AE2" w14:textId="77777777" w:rsidR="00501D86" w:rsidRPr="00845629" w:rsidRDefault="00501D86" w:rsidP="00184A8F">
            <w:pPr>
              <w:pStyle w:val="TableText"/>
              <w:jc w:val="both"/>
              <w:rPr>
                <w:szCs w:val="24"/>
                <w:lang w:val="ro-RO"/>
              </w:rPr>
            </w:pPr>
            <w:r w:rsidRPr="00845629">
              <w:rPr>
                <w:szCs w:val="24"/>
                <w:lang w:val="ro-RO"/>
              </w:rPr>
              <w:t xml:space="preserve">6. Gama de produse/servicii furnizate/prestate în baza contractului: </w:t>
            </w:r>
          </w:p>
          <w:p w14:paraId="0577527B" w14:textId="77777777" w:rsidR="00501D86" w:rsidRPr="00845629" w:rsidRDefault="00501D86" w:rsidP="00184A8F">
            <w:pPr>
              <w:pStyle w:val="TableText"/>
              <w:jc w:val="both"/>
              <w:rPr>
                <w:szCs w:val="24"/>
                <w:lang w:val="ro-RO"/>
              </w:rPr>
            </w:pPr>
          </w:p>
        </w:tc>
      </w:tr>
      <w:tr w:rsidR="00501D86" w:rsidRPr="00845629" w14:paraId="5904A614" w14:textId="77777777" w:rsidTr="00184A8F">
        <w:tc>
          <w:tcPr>
            <w:tcW w:w="9591" w:type="dxa"/>
            <w:gridSpan w:val="3"/>
            <w:tcBorders>
              <w:top w:val="single" w:sz="6" w:space="0" w:color="auto"/>
              <w:left w:val="single" w:sz="6" w:space="0" w:color="auto"/>
              <w:bottom w:val="single" w:sz="6" w:space="0" w:color="auto"/>
              <w:right w:val="single" w:sz="6" w:space="0" w:color="auto"/>
            </w:tcBorders>
          </w:tcPr>
          <w:p w14:paraId="24F82EF2" w14:textId="77777777" w:rsidR="00501D86" w:rsidRPr="00845629" w:rsidRDefault="00501D86" w:rsidP="00184A8F">
            <w:pPr>
              <w:pStyle w:val="TableText"/>
              <w:jc w:val="both"/>
              <w:rPr>
                <w:szCs w:val="24"/>
                <w:lang w:val="ro-RO"/>
              </w:rPr>
            </w:pPr>
            <w:r w:rsidRPr="00845629">
              <w:rPr>
                <w:szCs w:val="24"/>
                <w:lang w:val="ro-RO"/>
              </w:rPr>
              <w:t>7. Natura produselor/serviciilor care au fost furnizate/prestate în baza contractului, precum şi alte aspecte relevante prin care ofertantul îşi susţine experienţa similară:</w:t>
            </w:r>
          </w:p>
          <w:p w14:paraId="602DD301" w14:textId="77777777" w:rsidR="00501D86" w:rsidRPr="00845629" w:rsidRDefault="00501D86" w:rsidP="00184A8F">
            <w:pPr>
              <w:pStyle w:val="TableText"/>
              <w:jc w:val="both"/>
              <w:rPr>
                <w:szCs w:val="24"/>
                <w:lang w:val="ro-RO"/>
              </w:rPr>
            </w:pPr>
          </w:p>
        </w:tc>
      </w:tr>
    </w:tbl>
    <w:p w14:paraId="22642981" w14:textId="77777777" w:rsidR="00501D86" w:rsidRPr="00845629" w:rsidRDefault="00501D86" w:rsidP="00501D86">
      <w:pPr>
        <w:pStyle w:val="DefaultText"/>
        <w:rPr>
          <w:szCs w:val="24"/>
          <w:lang w:val="ro-RO"/>
        </w:rPr>
      </w:pPr>
    </w:p>
    <w:p w14:paraId="77990457" w14:textId="77777777" w:rsidR="00501D86" w:rsidRPr="00845629" w:rsidRDefault="00501D86" w:rsidP="00501D86">
      <w:pPr>
        <w:pStyle w:val="DefaultText"/>
        <w:jc w:val="right"/>
        <w:rPr>
          <w:szCs w:val="24"/>
          <w:lang w:val="ro-RO"/>
        </w:rPr>
      </w:pPr>
    </w:p>
    <w:p w14:paraId="44486C93" w14:textId="77777777" w:rsidR="00501D86" w:rsidRPr="00845629" w:rsidRDefault="00501D86" w:rsidP="00501D86">
      <w:pPr>
        <w:spacing w:line="240" w:lineRule="atLeast"/>
        <w:jc w:val="right"/>
        <w:rPr>
          <w:sz w:val="24"/>
          <w:szCs w:val="24"/>
          <w:lang w:val="ro-RO"/>
        </w:rPr>
      </w:pPr>
      <w:r w:rsidRPr="00845629">
        <w:rPr>
          <w:sz w:val="24"/>
          <w:szCs w:val="24"/>
          <w:lang w:val="ro-RO"/>
        </w:rPr>
        <w:t>___________________________</w:t>
      </w:r>
    </w:p>
    <w:p w14:paraId="297A1DB1" w14:textId="77777777" w:rsidR="00501D86" w:rsidRPr="00845629" w:rsidRDefault="00501D86" w:rsidP="00501D86">
      <w:pPr>
        <w:spacing w:line="240" w:lineRule="atLeast"/>
        <w:jc w:val="right"/>
        <w:rPr>
          <w:i/>
          <w:iCs/>
          <w:sz w:val="24"/>
          <w:szCs w:val="24"/>
          <w:lang w:val="ro-RO"/>
        </w:rPr>
      </w:pPr>
      <w:r w:rsidRPr="00845629">
        <w:rPr>
          <w:i/>
          <w:iCs/>
          <w:sz w:val="24"/>
          <w:szCs w:val="24"/>
          <w:lang w:val="ro-RO"/>
        </w:rPr>
        <w:t xml:space="preserve"> (Nume, prenume)</w:t>
      </w:r>
    </w:p>
    <w:p w14:paraId="4CD1E46B" w14:textId="77777777" w:rsidR="00501D86" w:rsidRPr="00845629" w:rsidRDefault="00501D86" w:rsidP="00501D86">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p>
    <w:p w14:paraId="2B34C3E6" w14:textId="77777777" w:rsidR="00501D86" w:rsidRPr="00845629" w:rsidRDefault="00501D86" w:rsidP="00501D86">
      <w:pPr>
        <w:spacing w:line="240" w:lineRule="atLeast"/>
        <w:jc w:val="right"/>
        <w:rPr>
          <w:sz w:val="24"/>
          <w:szCs w:val="24"/>
          <w:lang w:val="ro-RO"/>
        </w:rPr>
      </w:pPr>
      <w:r w:rsidRPr="00845629">
        <w:rPr>
          <w:sz w:val="24"/>
          <w:szCs w:val="24"/>
          <w:lang w:val="ro-RO"/>
        </w:rPr>
        <w:t>___________________________</w:t>
      </w:r>
    </w:p>
    <w:p w14:paraId="224C1F08" w14:textId="77777777" w:rsidR="00501D86" w:rsidRPr="00845629" w:rsidRDefault="00501D86" w:rsidP="00501D86">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r w:rsidRPr="00845629">
        <w:rPr>
          <w:i/>
          <w:iCs/>
          <w:sz w:val="24"/>
          <w:szCs w:val="24"/>
          <w:lang w:val="ro-RO"/>
        </w:rPr>
        <w:t xml:space="preserve"> (Funcţie)</w:t>
      </w:r>
    </w:p>
    <w:p w14:paraId="5D4F2C87" w14:textId="77777777" w:rsidR="00501D86" w:rsidRPr="00845629" w:rsidRDefault="00501D86" w:rsidP="00501D86">
      <w:pPr>
        <w:spacing w:line="240" w:lineRule="atLeast"/>
        <w:rPr>
          <w:sz w:val="24"/>
          <w:szCs w:val="24"/>
          <w:lang w:val="ro-RO"/>
        </w:rPr>
      </w:pPr>
    </w:p>
    <w:p w14:paraId="416C20D8" w14:textId="77777777" w:rsidR="00501D86" w:rsidRPr="00845629" w:rsidRDefault="00501D86" w:rsidP="00501D86">
      <w:pPr>
        <w:spacing w:line="240" w:lineRule="atLeast"/>
        <w:jc w:val="right"/>
        <w:rPr>
          <w:sz w:val="24"/>
          <w:szCs w:val="24"/>
          <w:lang w:val="ro-RO"/>
        </w:rPr>
      </w:pPr>
      <w:r w:rsidRPr="00845629">
        <w:rPr>
          <w:sz w:val="24"/>
          <w:szCs w:val="24"/>
          <w:lang w:val="ro-RO"/>
        </w:rPr>
        <w:t>___________________________</w:t>
      </w:r>
    </w:p>
    <w:p w14:paraId="6C34C43A" w14:textId="77777777" w:rsidR="00501D86" w:rsidRPr="00845629" w:rsidRDefault="00501D86" w:rsidP="00501D86">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r w:rsidRPr="00845629">
        <w:rPr>
          <w:i/>
          <w:iCs/>
          <w:sz w:val="24"/>
          <w:szCs w:val="24"/>
          <w:lang w:val="ro-RO"/>
        </w:rPr>
        <w:t xml:space="preserve"> (Semnătura autorizată şi ştampila)</w:t>
      </w:r>
    </w:p>
    <w:p w14:paraId="3F58C308" w14:textId="77777777" w:rsidR="00501D86" w:rsidRPr="00845629" w:rsidRDefault="00501D86" w:rsidP="00501D86">
      <w:pPr>
        <w:pStyle w:val="DefaultText"/>
        <w:ind w:left="6480"/>
        <w:rPr>
          <w:i/>
          <w:szCs w:val="24"/>
          <w:lang w:val="ro-RO"/>
        </w:rPr>
      </w:pPr>
    </w:p>
    <w:p w14:paraId="4B3EDB5A" w14:textId="77777777" w:rsidR="00275709" w:rsidRPr="00845629" w:rsidRDefault="00501D86" w:rsidP="00275709">
      <w:pPr>
        <w:pStyle w:val="DefaultText"/>
        <w:jc w:val="both"/>
        <w:rPr>
          <w:i/>
          <w:iCs/>
          <w:szCs w:val="24"/>
          <w:lang w:val="ro-RO"/>
        </w:rPr>
      </w:pPr>
      <w:r w:rsidRPr="00845629">
        <w:rPr>
          <w:b/>
          <w:szCs w:val="24"/>
          <w:vertAlign w:val="superscript"/>
          <w:lang w:val="ro-RO"/>
        </w:rPr>
        <w:t xml:space="preserve"> </w:t>
      </w:r>
      <w:r w:rsidRPr="00845629">
        <w:rPr>
          <w:szCs w:val="24"/>
          <w:vertAlign w:val="superscript"/>
          <w:lang w:val="ro-RO"/>
        </w:rPr>
        <w:t>(*)</w:t>
      </w:r>
      <w:r w:rsidRPr="00845629">
        <w:rPr>
          <w:i/>
          <w:iCs/>
          <w:szCs w:val="24"/>
          <w:lang w:val="ro-RO"/>
        </w:rPr>
        <w:t xml:space="preserve">  </w:t>
      </w:r>
      <w:r w:rsidRPr="00845629">
        <w:rPr>
          <w:b/>
          <w:i/>
          <w:iCs/>
          <w:szCs w:val="24"/>
          <w:lang w:val="ro-RO"/>
        </w:rPr>
        <w:t xml:space="preserve">Se completează fişe distincte pentru fiecare </w:t>
      </w:r>
      <w:r w:rsidR="00F677CF" w:rsidRPr="00845629">
        <w:rPr>
          <w:b/>
          <w:i/>
          <w:iCs/>
          <w:szCs w:val="24"/>
          <w:lang w:val="ro-RO"/>
        </w:rPr>
        <w:t>contract/</w:t>
      </w:r>
      <w:r w:rsidR="00C23BB5" w:rsidRPr="00845629">
        <w:rPr>
          <w:b/>
          <w:i/>
          <w:iCs/>
          <w:szCs w:val="24"/>
          <w:lang w:val="ro-RO"/>
        </w:rPr>
        <w:t>comanda</w:t>
      </w:r>
      <w:r w:rsidRPr="00845629">
        <w:rPr>
          <w:b/>
          <w:i/>
          <w:iCs/>
          <w:szCs w:val="24"/>
          <w:lang w:val="ro-RO"/>
        </w:rPr>
        <w:t xml:space="preserve"> în parte, care vor fi confirmate prin prezentarea contractului respectiv (copie certificata conform cu originalul de către ofertant).</w:t>
      </w:r>
      <w:r w:rsidR="00275709" w:rsidRPr="00845629">
        <w:rPr>
          <w:i/>
          <w:iCs/>
          <w:szCs w:val="24"/>
          <w:lang w:val="ro-RO"/>
        </w:rPr>
        <w:t xml:space="preserve"> Pasajele </w:t>
      </w:r>
      <w:r w:rsidR="0038478D" w:rsidRPr="00845629">
        <w:rPr>
          <w:i/>
          <w:iCs/>
          <w:szCs w:val="24"/>
          <w:lang w:val="ro-RO"/>
        </w:rPr>
        <w:t>conținând</w:t>
      </w:r>
      <w:r w:rsidR="00275709" w:rsidRPr="00845629">
        <w:rPr>
          <w:i/>
          <w:iCs/>
          <w:szCs w:val="24"/>
          <w:lang w:val="ro-RO"/>
        </w:rPr>
        <w:t xml:space="preserve"> date cu caracter personal </w:t>
      </w:r>
      <w:r w:rsidR="009600DF" w:rsidRPr="00845629">
        <w:rPr>
          <w:i/>
          <w:iCs/>
          <w:szCs w:val="24"/>
          <w:lang w:val="ro-RO"/>
        </w:rPr>
        <w:t>ș</w:t>
      </w:r>
      <w:r w:rsidR="00275709" w:rsidRPr="00845629">
        <w:rPr>
          <w:i/>
          <w:iCs/>
          <w:szCs w:val="24"/>
          <w:lang w:val="ro-RO"/>
        </w:rPr>
        <w:t xml:space="preserve">i </w:t>
      </w:r>
      <w:r w:rsidR="0038478D" w:rsidRPr="00845629">
        <w:rPr>
          <w:i/>
          <w:iCs/>
          <w:szCs w:val="24"/>
          <w:lang w:val="ro-RO"/>
        </w:rPr>
        <w:t>confidențiale</w:t>
      </w:r>
      <w:r w:rsidR="009600DF" w:rsidRPr="00845629">
        <w:rPr>
          <w:i/>
          <w:iCs/>
          <w:szCs w:val="24"/>
          <w:lang w:val="ro-RO"/>
        </w:rPr>
        <w:t xml:space="preserve"> se pot acoper</w:t>
      </w:r>
      <w:r w:rsidR="00275709" w:rsidRPr="00845629">
        <w:rPr>
          <w:i/>
          <w:iCs/>
          <w:szCs w:val="24"/>
          <w:lang w:val="ro-RO"/>
        </w:rPr>
        <w:t xml:space="preserve">i (conform normelor </w:t>
      </w:r>
      <w:r w:rsidR="0038478D" w:rsidRPr="00845629">
        <w:rPr>
          <w:i/>
          <w:iCs/>
          <w:szCs w:val="24"/>
          <w:lang w:val="ro-RO"/>
        </w:rPr>
        <w:t>internaționale</w:t>
      </w:r>
      <w:r w:rsidR="00275709" w:rsidRPr="00845629">
        <w:rPr>
          <w:i/>
          <w:iCs/>
          <w:szCs w:val="24"/>
          <w:lang w:val="ro-RO"/>
        </w:rPr>
        <w:t xml:space="preserve"> referitoare al </w:t>
      </w:r>
      <w:r w:rsidR="0038478D" w:rsidRPr="00845629">
        <w:rPr>
          <w:i/>
          <w:iCs/>
          <w:szCs w:val="24"/>
          <w:lang w:val="ro-RO"/>
        </w:rPr>
        <w:t>protecția</w:t>
      </w:r>
      <w:r w:rsidR="00275709" w:rsidRPr="00845629">
        <w:rPr>
          <w:i/>
          <w:iCs/>
          <w:szCs w:val="24"/>
          <w:lang w:val="ro-RO"/>
        </w:rPr>
        <w:t xml:space="preserve"> datelor cu caracter personal).</w:t>
      </w:r>
    </w:p>
    <w:p w14:paraId="4571F68B" w14:textId="77777777" w:rsidR="000203F2" w:rsidRPr="00845629" w:rsidRDefault="000203F2" w:rsidP="00501D86">
      <w:pPr>
        <w:pStyle w:val="DefaultText"/>
        <w:jc w:val="right"/>
        <w:rPr>
          <w:b/>
          <w:szCs w:val="24"/>
          <w:lang w:val="ro-RO"/>
        </w:rPr>
      </w:pPr>
    </w:p>
    <w:p w14:paraId="654B2769" w14:textId="77777777" w:rsidR="001454B0" w:rsidRPr="00845629" w:rsidRDefault="001454B0" w:rsidP="00501D86">
      <w:pPr>
        <w:pStyle w:val="DefaultText"/>
        <w:jc w:val="right"/>
        <w:rPr>
          <w:b/>
          <w:szCs w:val="24"/>
          <w:lang w:val="ro-RO"/>
        </w:rPr>
      </w:pPr>
    </w:p>
    <w:p w14:paraId="50E0E550" w14:textId="77777777" w:rsidR="001454B0" w:rsidRPr="00845629" w:rsidRDefault="001454B0" w:rsidP="00501D86">
      <w:pPr>
        <w:pStyle w:val="DefaultText"/>
        <w:jc w:val="right"/>
        <w:rPr>
          <w:b/>
          <w:szCs w:val="24"/>
          <w:lang w:val="ro-RO"/>
        </w:rPr>
      </w:pPr>
    </w:p>
    <w:p w14:paraId="06536977" w14:textId="77777777" w:rsidR="001454B0" w:rsidRPr="00845629" w:rsidRDefault="001454B0" w:rsidP="00501D86">
      <w:pPr>
        <w:pStyle w:val="DefaultText"/>
        <w:jc w:val="right"/>
        <w:rPr>
          <w:b/>
          <w:szCs w:val="24"/>
          <w:lang w:val="ro-RO"/>
        </w:rPr>
      </w:pPr>
    </w:p>
    <w:p w14:paraId="6268D3CB" w14:textId="77777777" w:rsidR="001454B0" w:rsidRPr="00845629" w:rsidRDefault="001454B0" w:rsidP="00501D86">
      <w:pPr>
        <w:pStyle w:val="DefaultText"/>
        <w:jc w:val="right"/>
        <w:rPr>
          <w:b/>
          <w:szCs w:val="24"/>
          <w:lang w:val="ro-RO"/>
        </w:rPr>
      </w:pPr>
    </w:p>
    <w:p w14:paraId="400C0D16" w14:textId="4901BAD2" w:rsidR="00501D86" w:rsidRPr="00845629" w:rsidRDefault="00501D86" w:rsidP="00501D86">
      <w:pPr>
        <w:pStyle w:val="DefaultText"/>
        <w:jc w:val="right"/>
        <w:rPr>
          <w:b/>
          <w:szCs w:val="24"/>
          <w:lang w:val="ro-RO"/>
        </w:rPr>
      </w:pPr>
      <w:r w:rsidRPr="00845629">
        <w:rPr>
          <w:b/>
          <w:szCs w:val="24"/>
          <w:lang w:val="ro-RO"/>
        </w:rPr>
        <w:t>Anexa la Formular B4</w:t>
      </w:r>
    </w:p>
    <w:p w14:paraId="295ECF9F" w14:textId="77777777" w:rsidR="00501D86" w:rsidRPr="00845629" w:rsidRDefault="00501D86" w:rsidP="00501D86">
      <w:pPr>
        <w:pStyle w:val="DefaultText"/>
        <w:jc w:val="center"/>
        <w:rPr>
          <w:i/>
          <w:szCs w:val="24"/>
          <w:lang w:val="ro-RO"/>
        </w:rPr>
      </w:pPr>
    </w:p>
    <w:p w14:paraId="354FDD4E" w14:textId="77777777" w:rsidR="00501D86" w:rsidRPr="00845629" w:rsidRDefault="00501D86" w:rsidP="00501D86">
      <w:pPr>
        <w:pStyle w:val="DefaultText"/>
        <w:jc w:val="center"/>
        <w:rPr>
          <w:b/>
          <w:szCs w:val="24"/>
          <w:lang w:val="ro-RO"/>
        </w:rPr>
      </w:pPr>
    </w:p>
    <w:p w14:paraId="32587BB1" w14:textId="77777777" w:rsidR="00501D86" w:rsidRPr="00845629" w:rsidRDefault="00501D86" w:rsidP="00501D86">
      <w:pPr>
        <w:pStyle w:val="DefaultText"/>
        <w:jc w:val="center"/>
        <w:rPr>
          <w:b/>
          <w:szCs w:val="24"/>
          <w:lang w:val="ro-RO"/>
        </w:rPr>
      </w:pPr>
    </w:p>
    <w:p w14:paraId="078E10A4" w14:textId="77777777" w:rsidR="00501D86" w:rsidRPr="00845629" w:rsidRDefault="00501D86" w:rsidP="00501D86">
      <w:pPr>
        <w:pStyle w:val="DefaultText"/>
        <w:jc w:val="center"/>
        <w:rPr>
          <w:b/>
          <w:szCs w:val="24"/>
          <w:lang w:val="ro-RO"/>
        </w:rPr>
      </w:pPr>
      <w:r w:rsidRPr="00845629">
        <w:rPr>
          <w:b/>
          <w:szCs w:val="24"/>
          <w:lang w:val="ro-RO"/>
        </w:rPr>
        <w:t>Lista principalelor</w:t>
      </w:r>
      <w:r w:rsidR="003C0672" w:rsidRPr="00845629">
        <w:rPr>
          <w:b/>
          <w:szCs w:val="24"/>
          <w:lang w:val="ro-RO"/>
        </w:rPr>
        <w:t xml:space="preserve"> contracte</w:t>
      </w:r>
      <w:r w:rsidRPr="00845629">
        <w:rPr>
          <w:b/>
          <w:szCs w:val="24"/>
          <w:lang w:val="ro-RO"/>
        </w:rPr>
        <w:t xml:space="preserve"> similare efectuate in ultimii 3 ani</w:t>
      </w:r>
    </w:p>
    <w:p w14:paraId="70212729" w14:textId="77777777" w:rsidR="00501D86" w:rsidRPr="00845629" w:rsidRDefault="00501D86" w:rsidP="00501D86">
      <w:pPr>
        <w:jc w:val="both"/>
        <w:rPr>
          <w:i/>
          <w:sz w:val="24"/>
          <w:szCs w:val="24"/>
          <w:lang w:val="ro-RO"/>
        </w:rPr>
      </w:pPr>
    </w:p>
    <w:p w14:paraId="42E849F4" w14:textId="77777777" w:rsidR="00501D86" w:rsidRPr="00845629" w:rsidRDefault="00501D86" w:rsidP="00501D86">
      <w:pPr>
        <w:jc w:val="both"/>
        <w:rPr>
          <w:i/>
          <w:sz w:val="24"/>
          <w:szCs w:val="24"/>
          <w:lang w:val="ro-RO"/>
        </w:rPr>
      </w:pPr>
    </w:p>
    <w:p w14:paraId="6469EB6E" w14:textId="77777777" w:rsidR="00501D86" w:rsidRPr="00845629" w:rsidRDefault="00501D86" w:rsidP="00501D86">
      <w:pPr>
        <w:jc w:val="both"/>
        <w:rPr>
          <w:i/>
          <w:sz w:val="24"/>
          <w:szCs w:val="24"/>
          <w:lang w:val="ro-RO"/>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1390"/>
        <w:gridCol w:w="670"/>
        <w:gridCol w:w="2536"/>
        <w:gridCol w:w="1350"/>
        <w:gridCol w:w="1456"/>
        <w:gridCol w:w="1136"/>
        <w:gridCol w:w="1110"/>
      </w:tblGrid>
      <w:tr w:rsidR="00501D86" w:rsidRPr="00845629" w14:paraId="6657C014" w14:textId="77777777" w:rsidTr="001454B0">
        <w:trPr>
          <w:cantSplit/>
          <w:trHeight w:val="1134"/>
        </w:trPr>
        <w:tc>
          <w:tcPr>
            <w:tcW w:w="570" w:type="dxa"/>
          </w:tcPr>
          <w:p w14:paraId="4E79DA57" w14:textId="77777777" w:rsidR="00501D86" w:rsidRPr="00845629" w:rsidRDefault="00501D86" w:rsidP="00184A8F">
            <w:pPr>
              <w:jc w:val="center"/>
              <w:rPr>
                <w:i/>
                <w:sz w:val="24"/>
                <w:szCs w:val="24"/>
                <w:lang w:val="ro-RO"/>
              </w:rPr>
            </w:pPr>
            <w:r w:rsidRPr="00845629">
              <w:rPr>
                <w:i/>
                <w:sz w:val="24"/>
                <w:szCs w:val="24"/>
                <w:lang w:val="ro-RO"/>
              </w:rPr>
              <w:t>Nr. Crt.</w:t>
            </w:r>
          </w:p>
        </w:tc>
        <w:tc>
          <w:tcPr>
            <w:tcW w:w="1305" w:type="dxa"/>
          </w:tcPr>
          <w:p w14:paraId="33BA0D5A" w14:textId="77777777" w:rsidR="00501D86" w:rsidRPr="00845629" w:rsidRDefault="00501D86" w:rsidP="00184A8F">
            <w:pPr>
              <w:jc w:val="center"/>
              <w:rPr>
                <w:i/>
                <w:sz w:val="24"/>
                <w:szCs w:val="24"/>
                <w:lang w:val="ro-RO"/>
              </w:rPr>
            </w:pPr>
            <w:r w:rsidRPr="00845629">
              <w:rPr>
                <w:i/>
                <w:sz w:val="24"/>
                <w:szCs w:val="24"/>
                <w:lang w:val="ro-RO"/>
              </w:rPr>
              <w:t>Obiectul contractului</w:t>
            </w:r>
          </w:p>
          <w:p w14:paraId="039F160F" w14:textId="77777777" w:rsidR="00501D86" w:rsidRPr="00845629" w:rsidRDefault="00501D86" w:rsidP="000203F2">
            <w:pPr>
              <w:jc w:val="center"/>
              <w:rPr>
                <w:i/>
                <w:sz w:val="24"/>
                <w:szCs w:val="24"/>
                <w:lang w:val="ro-RO"/>
              </w:rPr>
            </w:pPr>
            <w:r w:rsidRPr="00845629">
              <w:rPr>
                <w:i/>
                <w:sz w:val="24"/>
                <w:szCs w:val="24"/>
                <w:lang w:val="ro-RO"/>
              </w:rPr>
              <w:t xml:space="preserve">  </w:t>
            </w:r>
          </w:p>
        </w:tc>
        <w:tc>
          <w:tcPr>
            <w:tcW w:w="637" w:type="dxa"/>
          </w:tcPr>
          <w:p w14:paraId="091DE132" w14:textId="77777777" w:rsidR="00501D86" w:rsidRPr="00845629" w:rsidRDefault="00501D86" w:rsidP="00184A8F">
            <w:pPr>
              <w:jc w:val="center"/>
              <w:rPr>
                <w:i/>
                <w:sz w:val="24"/>
                <w:szCs w:val="24"/>
                <w:lang w:val="ro-RO"/>
              </w:rPr>
            </w:pPr>
            <w:r w:rsidRPr="00845629">
              <w:rPr>
                <w:i/>
                <w:sz w:val="24"/>
                <w:szCs w:val="24"/>
                <w:lang w:val="ro-RO"/>
              </w:rPr>
              <w:t>Cod CPV</w:t>
            </w:r>
          </w:p>
        </w:tc>
        <w:tc>
          <w:tcPr>
            <w:tcW w:w="2368" w:type="dxa"/>
          </w:tcPr>
          <w:p w14:paraId="5A54E0ED" w14:textId="77777777" w:rsidR="00501D86" w:rsidRPr="00845629" w:rsidRDefault="00501D86" w:rsidP="00184A8F">
            <w:pPr>
              <w:jc w:val="center"/>
              <w:rPr>
                <w:i/>
                <w:sz w:val="24"/>
                <w:szCs w:val="24"/>
                <w:lang w:val="ro-RO"/>
              </w:rPr>
            </w:pPr>
            <w:r w:rsidRPr="00845629">
              <w:rPr>
                <w:i/>
                <w:sz w:val="24"/>
                <w:szCs w:val="24"/>
                <w:lang w:val="ro-RO"/>
              </w:rPr>
              <w:t>Denumire/numele beneficiarului/clientului</w:t>
            </w:r>
          </w:p>
          <w:p w14:paraId="0545D2EC" w14:textId="77777777" w:rsidR="00501D86" w:rsidRPr="00845629" w:rsidRDefault="00501D86" w:rsidP="00184A8F">
            <w:pPr>
              <w:jc w:val="center"/>
              <w:rPr>
                <w:i/>
                <w:sz w:val="24"/>
                <w:szCs w:val="24"/>
                <w:lang w:val="ro-RO"/>
              </w:rPr>
            </w:pPr>
            <w:r w:rsidRPr="00845629">
              <w:rPr>
                <w:i/>
                <w:sz w:val="24"/>
                <w:szCs w:val="24"/>
                <w:lang w:val="ro-RO"/>
              </w:rPr>
              <w:t>adresa</w:t>
            </w:r>
          </w:p>
        </w:tc>
        <w:tc>
          <w:tcPr>
            <w:tcW w:w="1268" w:type="dxa"/>
          </w:tcPr>
          <w:p w14:paraId="62B94DA5" w14:textId="77777777" w:rsidR="00501D86" w:rsidRPr="00845629" w:rsidRDefault="00501D86" w:rsidP="00184A8F">
            <w:pPr>
              <w:jc w:val="center"/>
              <w:rPr>
                <w:i/>
                <w:sz w:val="24"/>
                <w:szCs w:val="24"/>
                <w:lang w:val="ro-RO"/>
              </w:rPr>
            </w:pPr>
            <w:r w:rsidRPr="00845629">
              <w:rPr>
                <w:i/>
                <w:sz w:val="24"/>
                <w:szCs w:val="24"/>
                <w:lang w:val="ro-RO"/>
              </w:rPr>
              <w:t xml:space="preserve">Calitatea ofertantului </w:t>
            </w:r>
            <w:r w:rsidRPr="00845629">
              <w:rPr>
                <w:i/>
                <w:sz w:val="24"/>
                <w:szCs w:val="24"/>
                <w:vertAlign w:val="superscript"/>
                <w:lang w:val="ro-RO"/>
              </w:rPr>
              <w:t>*</w:t>
            </w:r>
            <w:r w:rsidRPr="00845629">
              <w:rPr>
                <w:i/>
                <w:sz w:val="24"/>
                <w:szCs w:val="24"/>
                <w:lang w:val="ro-RO"/>
              </w:rPr>
              <w:t>)</w:t>
            </w:r>
          </w:p>
        </w:tc>
        <w:tc>
          <w:tcPr>
            <w:tcW w:w="1366" w:type="dxa"/>
          </w:tcPr>
          <w:p w14:paraId="79E4AFB2" w14:textId="77777777" w:rsidR="00501D86" w:rsidRPr="00845629" w:rsidRDefault="00501D86" w:rsidP="00184A8F">
            <w:pPr>
              <w:jc w:val="center"/>
              <w:rPr>
                <w:i/>
                <w:sz w:val="24"/>
                <w:szCs w:val="24"/>
                <w:lang w:val="ro-RO"/>
              </w:rPr>
            </w:pPr>
            <w:r w:rsidRPr="00845629">
              <w:rPr>
                <w:i/>
                <w:sz w:val="24"/>
                <w:szCs w:val="24"/>
                <w:lang w:val="ro-RO"/>
              </w:rPr>
              <w:t>Valoarea contractului/</w:t>
            </w:r>
          </w:p>
          <w:p w14:paraId="55352A10" w14:textId="77777777" w:rsidR="00501D86" w:rsidRPr="00845629" w:rsidRDefault="000203F2" w:rsidP="00184A8F">
            <w:pPr>
              <w:jc w:val="center"/>
              <w:rPr>
                <w:i/>
                <w:sz w:val="24"/>
                <w:szCs w:val="24"/>
                <w:lang w:val="ro-RO"/>
              </w:rPr>
            </w:pPr>
            <w:r w:rsidRPr="00845629">
              <w:rPr>
                <w:i/>
                <w:sz w:val="24"/>
                <w:szCs w:val="24"/>
                <w:lang w:val="ro-RO"/>
              </w:rPr>
              <w:t>euro</w:t>
            </w:r>
          </w:p>
        </w:tc>
        <w:tc>
          <w:tcPr>
            <w:tcW w:w="1069" w:type="dxa"/>
          </w:tcPr>
          <w:p w14:paraId="739B7EF4" w14:textId="77777777" w:rsidR="00501D86" w:rsidRPr="00845629" w:rsidRDefault="00501D86" w:rsidP="00184A8F">
            <w:pPr>
              <w:jc w:val="center"/>
              <w:rPr>
                <w:i/>
                <w:sz w:val="24"/>
                <w:szCs w:val="24"/>
                <w:lang w:val="ro-RO"/>
              </w:rPr>
            </w:pPr>
            <w:r w:rsidRPr="00845629">
              <w:rPr>
                <w:i/>
                <w:sz w:val="24"/>
                <w:szCs w:val="24"/>
                <w:lang w:val="ro-RO"/>
              </w:rPr>
              <w:t>Procent îndeplinit de ofertant %</w:t>
            </w:r>
          </w:p>
        </w:tc>
        <w:tc>
          <w:tcPr>
            <w:tcW w:w="1335" w:type="dxa"/>
          </w:tcPr>
          <w:p w14:paraId="2F6239FF" w14:textId="77777777" w:rsidR="00501D86" w:rsidRPr="00845629" w:rsidRDefault="00501D86" w:rsidP="00184A8F">
            <w:pPr>
              <w:jc w:val="center"/>
              <w:rPr>
                <w:i/>
                <w:sz w:val="24"/>
                <w:szCs w:val="24"/>
                <w:lang w:val="ro-RO"/>
              </w:rPr>
            </w:pPr>
            <w:r w:rsidRPr="00845629">
              <w:rPr>
                <w:i/>
                <w:sz w:val="24"/>
                <w:szCs w:val="24"/>
                <w:lang w:val="ro-RO"/>
              </w:rPr>
              <w:t xml:space="preserve">Perioada de derulare </w:t>
            </w:r>
            <w:r w:rsidRPr="00845629">
              <w:rPr>
                <w:i/>
                <w:sz w:val="24"/>
                <w:szCs w:val="24"/>
                <w:vertAlign w:val="superscript"/>
                <w:lang w:val="ro-RO"/>
              </w:rPr>
              <w:t>**</w:t>
            </w:r>
            <w:r w:rsidRPr="00845629">
              <w:rPr>
                <w:i/>
                <w:sz w:val="24"/>
                <w:szCs w:val="24"/>
                <w:lang w:val="ro-RO"/>
              </w:rPr>
              <w:t>)</w:t>
            </w:r>
          </w:p>
        </w:tc>
      </w:tr>
      <w:tr w:rsidR="00501D86" w:rsidRPr="00845629" w14:paraId="7A13D6A9" w14:textId="77777777" w:rsidTr="001454B0">
        <w:trPr>
          <w:cantSplit/>
          <w:trHeight w:val="580"/>
        </w:trPr>
        <w:tc>
          <w:tcPr>
            <w:tcW w:w="570" w:type="dxa"/>
          </w:tcPr>
          <w:p w14:paraId="4F70B44E" w14:textId="77777777" w:rsidR="00501D86" w:rsidRPr="00845629" w:rsidRDefault="00501D86" w:rsidP="00184A8F">
            <w:pPr>
              <w:jc w:val="both"/>
              <w:rPr>
                <w:i/>
                <w:sz w:val="24"/>
                <w:szCs w:val="24"/>
                <w:lang w:val="ro-RO"/>
              </w:rPr>
            </w:pPr>
          </w:p>
        </w:tc>
        <w:tc>
          <w:tcPr>
            <w:tcW w:w="1305" w:type="dxa"/>
          </w:tcPr>
          <w:p w14:paraId="31C1E389" w14:textId="77777777" w:rsidR="00501D86" w:rsidRPr="00845629" w:rsidRDefault="00501D86" w:rsidP="00184A8F">
            <w:pPr>
              <w:jc w:val="both"/>
              <w:rPr>
                <w:i/>
                <w:sz w:val="24"/>
                <w:szCs w:val="24"/>
                <w:lang w:val="ro-RO"/>
              </w:rPr>
            </w:pPr>
          </w:p>
        </w:tc>
        <w:tc>
          <w:tcPr>
            <w:tcW w:w="637" w:type="dxa"/>
          </w:tcPr>
          <w:p w14:paraId="7642D861" w14:textId="77777777" w:rsidR="00501D86" w:rsidRPr="00845629" w:rsidRDefault="00501D86" w:rsidP="00184A8F">
            <w:pPr>
              <w:jc w:val="both"/>
              <w:rPr>
                <w:i/>
                <w:sz w:val="24"/>
                <w:szCs w:val="24"/>
                <w:lang w:val="ro-RO"/>
              </w:rPr>
            </w:pPr>
          </w:p>
        </w:tc>
        <w:tc>
          <w:tcPr>
            <w:tcW w:w="2368" w:type="dxa"/>
          </w:tcPr>
          <w:p w14:paraId="7D740ABA" w14:textId="77777777" w:rsidR="00501D86" w:rsidRPr="00845629" w:rsidRDefault="00501D86" w:rsidP="00184A8F">
            <w:pPr>
              <w:jc w:val="both"/>
              <w:rPr>
                <w:i/>
                <w:sz w:val="24"/>
                <w:szCs w:val="24"/>
                <w:lang w:val="ro-RO"/>
              </w:rPr>
            </w:pPr>
          </w:p>
        </w:tc>
        <w:tc>
          <w:tcPr>
            <w:tcW w:w="1268" w:type="dxa"/>
          </w:tcPr>
          <w:p w14:paraId="67CC8DC2" w14:textId="77777777" w:rsidR="00501D86" w:rsidRPr="00845629" w:rsidRDefault="00501D86" w:rsidP="00184A8F">
            <w:pPr>
              <w:jc w:val="both"/>
              <w:rPr>
                <w:i/>
                <w:sz w:val="24"/>
                <w:szCs w:val="24"/>
                <w:lang w:val="ro-RO"/>
              </w:rPr>
            </w:pPr>
          </w:p>
        </w:tc>
        <w:tc>
          <w:tcPr>
            <w:tcW w:w="1366" w:type="dxa"/>
          </w:tcPr>
          <w:p w14:paraId="2D6745FC" w14:textId="77777777" w:rsidR="00501D86" w:rsidRPr="00845629" w:rsidRDefault="00501D86" w:rsidP="00184A8F">
            <w:pPr>
              <w:jc w:val="both"/>
              <w:rPr>
                <w:i/>
                <w:sz w:val="24"/>
                <w:szCs w:val="24"/>
                <w:lang w:val="ro-RO"/>
              </w:rPr>
            </w:pPr>
          </w:p>
        </w:tc>
        <w:tc>
          <w:tcPr>
            <w:tcW w:w="1069" w:type="dxa"/>
          </w:tcPr>
          <w:p w14:paraId="6DF4ADB6" w14:textId="77777777" w:rsidR="00501D86" w:rsidRPr="00845629" w:rsidRDefault="00501D86" w:rsidP="00184A8F">
            <w:pPr>
              <w:jc w:val="both"/>
              <w:rPr>
                <w:i/>
                <w:sz w:val="24"/>
                <w:szCs w:val="24"/>
                <w:lang w:val="ro-RO"/>
              </w:rPr>
            </w:pPr>
          </w:p>
        </w:tc>
        <w:tc>
          <w:tcPr>
            <w:tcW w:w="1335" w:type="dxa"/>
          </w:tcPr>
          <w:p w14:paraId="5EB8FECD" w14:textId="77777777" w:rsidR="00501D86" w:rsidRPr="00845629" w:rsidRDefault="00501D86" w:rsidP="00184A8F">
            <w:pPr>
              <w:jc w:val="both"/>
              <w:rPr>
                <w:i/>
                <w:sz w:val="24"/>
                <w:szCs w:val="24"/>
                <w:lang w:val="ro-RO"/>
              </w:rPr>
            </w:pPr>
          </w:p>
        </w:tc>
      </w:tr>
      <w:tr w:rsidR="00501D86" w:rsidRPr="00845629" w14:paraId="5B6BB8CC" w14:textId="77777777" w:rsidTr="001454B0">
        <w:trPr>
          <w:cantSplit/>
          <w:trHeight w:val="517"/>
        </w:trPr>
        <w:tc>
          <w:tcPr>
            <w:tcW w:w="570" w:type="dxa"/>
          </w:tcPr>
          <w:p w14:paraId="661F0994" w14:textId="77777777" w:rsidR="00501D86" w:rsidRPr="00845629" w:rsidRDefault="00501D86" w:rsidP="00184A8F">
            <w:pPr>
              <w:jc w:val="both"/>
              <w:rPr>
                <w:i/>
                <w:sz w:val="24"/>
                <w:szCs w:val="24"/>
                <w:lang w:val="ro-RO"/>
              </w:rPr>
            </w:pPr>
          </w:p>
        </w:tc>
        <w:tc>
          <w:tcPr>
            <w:tcW w:w="1305" w:type="dxa"/>
          </w:tcPr>
          <w:p w14:paraId="4FBF5A17" w14:textId="77777777" w:rsidR="00501D86" w:rsidRPr="00845629" w:rsidRDefault="00501D86" w:rsidP="00184A8F">
            <w:pPr>
              <w:jc w:val="both"/>
              <w:rPr>
                <w:i/>
                <w:sz w:val="24"/>
                <w:szCs w:val="24"/>
                <w:lang w:val="ro-RO"/>
              </w:rPr>
            </w:pPr>
          </w:p>
        </w:tc>
        <w:tc>
          <w:tcPr>
            <w:tcW w:w="637" w:type="dxa"/>
          </w:tcPr>
          <w:p w14:paraId="7AF010B3" w14:textId="77777777" w:rsidR="00501D86" w:rsidRPr="00845629" w:rsidRDefault="00501D86" w:rsidP="00184A8F">
            <w:pPr>
              <w:jc w:val="both"/>
              <w:rPr>
                <w:i/>
                <w:sz w:val="24"/>
                <w:szCs w:val="24"/>
                <w:lang w:val="ro-RO"/>
              </w:rPr>
            </w:pPr>
          </w:p>
        </w:tc>
        <w:tc>
          <w:tcPr>
            <w:tcW w:w="2368" w:type="dxa"/>
          </w:tcPr>
          <w:p w14:paraId="66BD95E4" w14:textId="77777777" w:rsidR="00501D86" w:rsidRPr="00845629" w:rsidRDefault="00501D86" w:rsidP="00184A8F">
            <w:pPr>
              <w:jc w:val="both"/>
              <w:rPr>
                <w:i/>
                <w:sz w:val="24"/>
                <w:szCs w:val="24"/>
                <w:lang w:val="ro-RO"/>
              </w:rPr>
            </w:pPr>
          </w:p>
        </w:tc>
        <w:tc>
          <w:tcPr>
            <w:tcW w:w="1268" w:type="dxa"/>
          </w:tcPr>
          <w:p w14:paraId="122C3734" w14:textId="77777777" w:rsidR="00501D86" w:rsidRPr="00845629" w:rsidRDefault="00501D86" w:rsidP="00184A8F">
            <w:pPr>
              <w:jc w:val="both"/>
              <w:rPr>
                <w:i/>
                <w:sz w:val="24"/>
                <w:szCs w:val="24"/>
                <w:lang w:val="ro-RO"/>
              </w:rPr>
            </w:pPr>
          </w:p>
        </w:tc>
        <w:tc>
          <w:tcPr>
            <w:tcW w:w="1366" w:type="dxa"/>
          </w:tcPr>
          <w:p w14:paraId="454E8488" w14:textId="77777777" w:rsidR="00501D86" w:rsidRPr="00845629" w:rsidRDefault="00501D86" w:rsidP="00184A8F">
            <w:pPr>
              <w:jc w:val="both"/>
              <w:rPr>
                <w:i/>
                <w:sz w:val="24"/>
                <w:szCs w:val="24"/>
                <w:lang w:val="ro-RO"/>
              </w:rPr>
            </w:pPr>
          </w:p>
        </w:tc>
        <w:tc>
          <w:tcPr>
            <w:tcW w:w="1069" w:type="dxa"/>
          </w:tcPr>
          <w:p w14:paraId="703F298C" w14:textId="77777777" w:rsidR="00501D86" w:rsidRPr="00845629" w:rsidRDefault="00501D86" w:rsidP="00184A8F">
            <w:pPr>
              <w:jc w:val="both"/>
              <w:rPr>
                <w:i/>
                <w:sz w:val="24"/>
                <w:szCs w:val="24"/>
                <w:lang w:val="ro-RO"/>
              </w:rPr>
            </w:pPr>
          </w:p>
        </w:tc>
        <w:tc>
          <w:tcPr>
            <w:tcW w:w="1335" w:type="dxa"/>
          </w:tcPr>
          <w:p w14:paraId="4229DF63" w14:textId="77777777" w:rsidR="00501D86" w:rsidRPr="00845629" w:rsidRDefault="00501D86" w:rsidP="00184A8F">
            <w:pPr>
              <w:jc w:val="both"/>
              <w:rPr>
                <w:i/>
                <w:sz w:val="24"/>
                <w:szCs w:val="24"/>
                <w:lang w:val="ro-RO"/>
              </w:rPr>
            </w:pPr>
          </w:p>
        </w:tc>
      </w:tr>
      <w:tr w:rsidR="00501D86" w:rsidRPr="00845629" w14:paraId="1FE8D95F" w14:textId="77777777" w:rsidTr="001454B0">
        <w:trPr>
          <w:cantSplit/>
          <w:trHeight w:val="535"/>
        </w:trPr>
        <w:tc>
          <w:tcPr>
            <w:tcW w:w="570" w:type="dxa"/>
          </w:tcPr>
          <w:p w14:paraId="4E9D5029" w14:textId="77777777" w:rsidR="00501D86" w:rsidRPr="00845629" w:rsidRDefault="00501D86" w:rsidP="00184A8F">
            <w:pPr>
              <w:jc w:val="both"/>
              <w:rPr>
                <w:i/>
                <w:sz w:val="24"/>
                <w:szCs w:val="24"/>
                <w:lang w:val="ro-RO"/>
              </w:rPr>
            </w:pPr>
          </w:p>
        </w:tc>
        <w:tc>
          <w:tcPr>
            <w:tcW w:w="1305" w:type="dxa"/>
          </w:tcPr>
          <w:p w14:paraId="04191DE0" w14:textId="77777777" w:rsidR="00501D86" w:rsidRPr="00845629" w:rsidRDefault="00501D86" w:rsidP="00184A8F">
            <w:pPr>
              <w:jc w:val="both"/>
              <w:rPr>
                <w:i/>
                <w:sz w:val="24"/>
                <w:szCs w:val="24"/>
                <w:lang w:val="ro-RO"/>
              </w:rPr>
            </w:pPr>
          </w:p>
        </w:tc>
        <w:tc>
          <w:tcPr>
            <w:tcW w:w="637" w:type="dxa"/>
          </w:tcPr>
          <w:p w14:paraId="529BB9D8" w14:textId="77777777" w:rsidR="00501D86" w:rsidRPr="00845629" w:rsidRDefault="00501D86" w:rsidP="00184A8F">
            <w:pPr>
              <w:jc w:val="both"/>
              <w:rPr>
                <w:i/>
                <w:sz w:val="24"/>
                <w:szCs w:val="24"/>
                <w:lang w:val="ro-RO"/>
              </w:rPr>
            </w:pPr>
          </w:p>
        </w:tc>
        <w:tc>
          <w:tcPr>
            <w:tcW w:w="2368" w:type="dxa"/>
          </w:tcPr>
          <w:p w14:paraId="3B357866" w14:textId="77777777" w:rsidR="00501D86" w:rsidRPr="00845629" w:rsidRDefault="00501D86" w:rsidP="00184A8F">
            <w:pPr>
              <w:jc w:val="both"/>
              <w:rPr>
                <w:i/>
                <w:sz w:val="24"/>
                <w:szCs w:val="24"/>
                <w:lang w:val="ro-RO"/>
              </w:rPr>
            </w:pPr>
          </w:p>
        </w:tc>
        <w:tc>
          <w:tcPr>
            <w:tcW w:w="1268" w:type="dxa"/>
          </w:tcPr>
          <w:p w14:paraId="0D58AE3C" w14:textId="77777777" w:rsidR="00501D86" w:rsidRPr="00845629" w:rsidRDefault="00501D86" w:rsidP="00184A8F">
            <w:pPr>
              <w:jc w:val="both"/>
              <w:rPr>
                <w:i/>
                <w:sz w:val="24"/>
                <w:szCs w:val="24"/>
                <w:lang w:val="ro-RO"/>
              </w:rPr>
            </w:pPr>
          </w:p>
        </w:tc>
        <w:tc>
          <w:tcPr>
            <w:tcW w:w="1366" w:type="dxa"/>
          </w:tcPr>
          <w:p w14:paraId="1E20EAB9" w14:textId="77777777" w:rsidR="00501D86" w:rsidRPr="00845629" w:rsidRDefault="00501D86" w:rsidP="00184A8F">
            <w:pPr>
              <w:jc w:val="both"/>
              <w:rPr>
                <w:i/>
                <w:sz w:val="24"/>
                <w:szCs w:val="24"/>
                <w:lang w:val="ro-RO"/>
              </w:rPr>
            </w:pPr>
          </w:p>
        </w:tc>
        <w:tc>
          <w:tcPr>
            <w:tcW w:w="1069" w:type="dxa"/>
          </w:tcPr>
          <w:p w14:paraId="6FD97426" w14:textId="77777777" w:rsidR="00501D86" w:rsidRPr="00845629" w:rsidRDefault="00501D86" w:rsidP="00184A8F">
            <w:pPr>
              <w:jc w:val="both"/>
              <w:rPr>
                <w:i/>
                <w:sz w:val="24"/>
                <w:szCs w:val="24"/>
                <w:lang w:val="ro-RO"/>
              </w:rPr>
            </w:pPr>
          </w:p>
        </w:tc>
        <w:tc>
          <w:tcPr>
            <w:tcW w:w="1335" w:type="dxa"/>
          </w:tcPr>
          <w:p w14:paraId="0449D7CF" w14:textId="77777777" w:rsidR="00501D86" w:rsidRPr="00845629" w:rsidRDefault="00501D86" w:rsidP="00184A8F">
            <w:pPr>
              <w:jc w:val="both"/>
              <w:rPr>
                <w:i/>
                <w:sz w:val="24"/>
                <w:szCs w:val="24"/>
                <w:lang w:val="ro-RO"/>
              </w:rPr>
            </w:pPr>
          </w:p>
        </w:tc>
      </w:tr>
      <w:tr w:rsidR="00501D86" w:rsidRPr="00845629" w14:paraId="04EC1C49" w14:textId="77777777" w:rsidTr="001454B0">
        <w:trPr>
          <w:cantSplit/>
          <w:trHeight w:val="445"/>
        </w:trPr>
        <w:tc>
          <w:tcPr>
            <w:tcW w:w="570" w:type="dxa"/>
          </w:tcPr>
          <w:p w14:paraId="42E7DBB1" w14:textId="77777777" w:rsidR="00501D86" w:rsidRPr="00845629" w:rsidRDefault="00501D86" w:rsidP="00184A8F">
            <w:pPr>
              <w:jc w:val="both"/>
              <w:rPr>
                <w:i/>
                <w:sz w:val="24"/>
                <w:szCs w:val="24"/>
                <w:lang w:val="ro-RO"/>
              </w:rPr>
            </w:pPr>
          </w:p>
        </w:tc>
        <w:tc>
          <w:tcPr>
            <w:tcW w:w="1305" w:type="dxa"/>
          </w:tcPr>
          <w:p w14:paraId="53E3E865" w14:textId="77777777" w:rsidR="00501D86" w:rsidRPr="00845629" w:rsidRDefault="00501D86" w:rsidP="00184A8F">
            <w:pPr>
              <w:jc w:val="both"/>
              <w:rPr>
                <w:i/>
                <w:sz w:val="24"/>
                <w:szCs w:val="24"/>
                <w:lang w:val="ro-RO"/>
              </w:rPr>
            </w:pPr>
          </w:p>
        </w:tc>
        <w:tc>
          <w:tcPr>
            <w:tcW w:w="637" w:type="dxa"/>
          </w:tcPr>
          <w:p w14:paraId="69575563" w14:textId="77777777" w:rsidR="00501D86" w:rsidRPr="00845629" w:rsidRDefault="00501D86" w:rsidP="00184A8F">
            <w:pPr>
              <w:jc w:val="both"/>
              <w:rPr>
                <w:i/>
                <w:sz w:val="24"/>
                <w:szCs w:val="24"/>
                <w:lang w:val="ro-RO"/>
              </w:rPr>
            </w:pPr>
          </w:p>
        </w:tc>
        <w:tc>
          <w:tcPr>
            <w:tcW w:w="2368" w:type="dxa"/>
          </w:tcPr>
          <w:p w14:paraId="5673A9FB" w14:textId="77777777" w:rsidR="00501D86" w:rsidRPr="00845629" w:rsidRDefault="00501D86" w:rsidP="00184A8F">
            <w:pPr>
              <w:jc w:val="both"/>
              <w:rPr>
                <w:i/>
                <w:sz w:val="24"/>
                <w:szCs w:val="24"/>
                <w:lang w:val="ro-RO"/>
              </w:rPr>
            </w:pPr>
          </w:p>
        </w:tc>
        <w:tc>
          <w:tcPr>
            <w:tcW w:w="1268" w:type="dxa"/>
          </w:tcPr>
          <w:p w14:paraId="2E4CD50E" w14:textId="77777777" w:rsidR="00501D86" w:rsidRPr="00845629" w:rsidRDefault="00501D86" w:rsidP="00184A8F">
            <w:pPr>
              <w:jc w:val="both"/>
              <w:rPr>
                <w:i/>
                <w:sz w:val="24"/>
                <w:szCs w:val="24"/>
                <w:lang w:val="ro-RO"/>
              </w:rPr>
            </w:pPr>
          </w:p>
        </w:tc>
        <w:tc>
          <w:tcPr>
            <w:tcW w:w="1366" w:type="dxa"/>
          </w:tcPr>
          <w:p w14:paraId="54964FE1" w14:textId="77777777" w:rsidR="00501D86" w:rsidRPr="00845629" w:rsidRDefault="00501D86" w:rsidP="00184A8F">
            <w:pPr>
              <w:jc w:val="both"/>
              <w:rPr>
                <w:i/>
                <w:sz w:val="24"/>
                <w:szCs w:val="24"/>
                <w:lang w:val="ro-RO"/>
              </w:rPr>
            </w:pPr>
          </w:p>
        </w:tc>
        <w:tc>
          <w:tcPr>
            <w:tcW w:w="1069" w:type="dxa"/>
          </w:tcPr>
          <w:p w14:paraId="258343C1" w14:textId="77777777" w:rsidR="00501D86" w:rsidRPr="00845629" w:rsidRDefault="00501D86" w:rsidP="00184A8F">
            <w:pPr>
              <w:jc w:val="both"/>
              <w:rPr>
                <w:i/>
                <w:sz w:val="24"/>
                <w:szCs w:val="24"/>
                <w:lang w:val="ro-RO"/>
              </w:rPr>
            </w:pPr>
          </w:p>
        </w:tc>
        <w:tc>
          <w:tcPr>
            <w:tcW w:w="1335" w:type="dxa"/>
          </w:tcPr>
          <w:p w14:paraId="37CB14DC" w14:textId="77777777" w:rsidR="00501D86" w:rsidRPr="00845629" w:rsidRDefault="00501D86" w:rsidP="00184A8F">
            <w:pPr>
              <w:jc w:val="both"/>
              <w:rPr>
                <w:i/>
                <w:sz w:val="24"/>
                <w:szCs w:val="24"/>
                <w:lang w:val="ro-RO"/>
              </w:rPr>
            </w:pPr>
          </w:p>
        </w:tc>
      </w:tr>
      <w:tr w:rsidR="00501D86" w:rsidRPr="00845629" w14:paraId="1EA71A20" w14:textId="77777777" w:rsidTr="001454B0">
        <w:trPr>
          <w:cantSplit/>
          <w:trHeight w:val="445"/>
        </w:trPr>
        <w:tc>
          <w:tcPr>
            <w:tcW w:w="570" w:type="dxa"/>
          </w:tcPr>
          <w:p w14:paraId="7105C042" w14:textId="77777777" w:rsidR="00501D86" w:rsidRPr="00845629" w:rsidRDefault="00501D86" w:rsidP="00184A8F">
            <w:pPr>
              <w:jc w:val="both"/>
              <w:rPr>
                <w:i/>
                <w:sz w:val="24"/>
                <w:szCs w:val="24"/>
                <w:lang w:val="ro-RO"/>
              </w:rPr>
            </w:pPr>
          </w:p>
        </w:tc>
        <w:tc>
          <w:tcPr>
            <w:tcW w:w="1305" w:type="dxa"/>
          </w:tcPr>
          <w:p w14:paraId="04AD9679" w14:textId="77777777" w:rsidR="00501D86" w:rsidRPr="00845629" w:rsidRDefault="00501D86" w:rsidP="00184A8F">
            <w:pPr>
              <w:jc w:val="both"/>
              <w:rPr>
                <w:i/>
                <w:sz w:val="24"/>
                <w:szCs w:val="24"/>
                <w:lang w:val="ro-RO"/>
              </w:rPr>
            </w:pPr>
          </w:p>
        </w:tc>
        <w:tc>
          <w:tcPr>
            <w:tcW w:w="637" w:type="dxa"/>
          </w:tcPr>
          <w:p w14:paraId="1272420D" w14:textId="77777777" w:rsidR="00501D86" w:rsidRPr="00845629" w:rsidRDefault="00501D86" w:rsidP="00184A8F">
            <w:pPr>
              <w:jc w:val="both"/>
              <w:rPr>
                <w:i/>
                <w:sz w:val="24"/>
                <w:szCs w:val="24"/>
                <w:lang w:val="ro-RO"/>
              </w:rPr>
            </w:pPr>
          </w:p>
        </w:tc>
        <w:tc>
          <w:tcPr>
            <w:tcW w:w="2368" w:type="dxa"/>
          </w:tcPr>
          <w:p w14:paraId="445CB900" w14:textId="77777777" w:rsidR="00501D86" w:rsidRPr="00845629" w:rsidRDefault="00501D86" w:rsidP="00184A8F">
            <w:pPr>
              <w:jc w:val="both"/>
              <w:rPr>
                <w:i/>
                <w:sz w:val="24"/>
                <w:szCs w:val="24"/>
                <w:lang w:val="ro-RO"/>
              </w:rPr>
            </w:pPr>
          </w:p>
        </w:tc>
        <w:tc>
          <w:tcPr>
            <w:tcW w:w="1268" w:type="dxa"/>
          </w:tcPr>
          <w:p w14:paraId="34320B65" w14:textId="77777777" w:rsidR="00501D86" w:rsidRPr="00845629" w:rsidRDefault="00501D86" w:rsidP="00184A8F">
            <w:pPr>
              <w:jc w:val="both"/>
              <w:rPr>
                <w:i/>
                <w:sz w:val="24"/>
                <w:szCs w:val="24"/>
                <w:lang w:val="ro-RO"/>
              </w:rPr>
            </w:pPr>
          </w:p>
        </w:tc>
        <w:tc>
          <w:tcPr>
            <w:tcW w:w="1366" w:type="dxa"/>
          </w:tcPr>
          <w:p w14:paraId="7EEBE5B9" w14:textId="77777777" w:rsidR="00501D86" w:rsidRPr="00845629" w:rsidRDefault="00501D86" w:rsidP="00184A8F">
            <w:pPr>
              <w:jc w:val="both"/>
              <w:rPr>
                <w:i/>
                <w:sz w:val="24"/>
                <w:szCs w:val="24"/>
                <w:lang w:val="ro-RO"/>
              </w:rPr>
            </w:pPr>
          </w:p>
        </w:tc>
        <w:tc>
          <w:tcPr>
            <w:tcW w:w="1069" w:type="dxa"/>
          </w:tcPr>
          <w:p w14:paraId="3AD8E7B6" w14:textId="77777777" w:rsidR="00501D86" w:rsidRPr="00845629" w:rsidRDefault="00501D86" w:rsidP="00184A8F">
            <w:pPr>
              <w:jc w:val="both"/>
              <w:rPr>
                <w:i/>
                <w:sz w:val="24"/>
                <w:szCs w:val="24"/>
                <w:lang w:val="ro-RO"/>
              </w:rPr>
            </w:pPr>
          </w:p>
        </w:tc>
        <w:tc>
          <w:tcPr>
            <w:tcW w:w="1335" w:type="dxa"/>
          </w:tcPr>
          <w:p w14:paraId="2E3E148C" w14:textId="77777777" w:rsidR="00501D86" w:rsidRPr="00845629" w:rsidRDefault="00501D86" w:rsidP="00184A8F">
            <w:pPr>
              <w:jc w:val="both"/>
              <w:rPr>
                <w:i/>
                <w:sz w:val="24"/>
                <w:szCs w:val="24"/>
                <w:lang w:val="ro-RO"/>
              </w:rPr>
            </w:pPr>
          </w:p>
        </w:tc>
      </w:tr>
      <w:tr w:rsidR="00501D86" w:rsidRPr="00845629" w14:paraId="03E287DA" w14:textId="77777777" w:rsidTr="001454B0">
        <w:trPr>
          <w:cantSplit/>
          <w:trHeight w:val="445"/>
        </w:trPr>
        <w:tc>
          <w:tcPr>
            <w:tcW w:w="570" w:type="dxa"/>
          </w:tcPr>
          <w:p w14:paraId="0BA1FA3F" w14:textId="77777777" w:rsidR="00501D86" w:rsidRPr="00845629" w:rsidRDefault="00501D86" w:rsidP="00184A8F">
            <w:pPr>
              <w:jc w:val="both"/>
              <w:rPr>
                <w:i/>
                <w:sz w:val="24"/>
                <w:szCs w:val="24"/>
                <w:lang w:val="ro-RO"/>
              </w:rPr>
            </w:pPr>
          </w:p>
        </w:tc>
        <w:tc>
          <w:tcPr>
            <w:tcW w:w="1305" w:type="dxa"/>
          </w:tcPr>
          <w:p w14:paraId="6009F456" w14:textId="77777777" w:rsidR="00501D86" w:rsidRPr="00845629" w:rsidRDefault="00501D86" w:rsidP="00184A8F">
            <w:pPr>
              <w:jc w:val="both"/>
              <w:rPr>
                <w:i/>
                <w:sz w:val="24"/>
                <w:szCs w:val="24"/>
                <w:lang w:val="ro-RO"/>
              </w:rPr>
            </w:pPr>
          </w:p>
        </w:tc>
        <w:tc>
          <w:tcPr>
            <w:tcW w:w="637" w:type="dxa"/>
          </w:tcPr>
          <w:p w14:paraId="78EF82F2" w14:textId="77777777" w:rsidR="00501D86" w:rsidRPr="00845629" w:rsidRDefault="00501D86" w:rsidP="00184A8F">
            <w:pPr>
              <w:jc w:val="both"/>
              <w:rPr>
                <w:i/>
                <w:sz w:val="24"/>
                <w:szCs w:val="24"/>
                <w:lang w:val="ro-RO"/>
              </w:rPr>
            </w:pPr>
          </w:p>
        </w:tc>
        <w:tc>
          <w:tcPr>
            <w:tcW w:w="2368" w:type="dxa"/>
          </w:tcPr>
          <w:p w14:paraId="177F79D9" w14:textId="77777777" w:rsidR="00501D86" w:rsidRPr="00845629" w:rsidRDefault="00501D86" w:rsidP="00184A8F">
            <w:pPr>
              <w:jc w:val="both"/>
              <w:rPr>
                <w:i/>
                <w:sz w:val="24"/>
                <w:szCs w:val="24"/>
                <w:lang w:val="ro-RO"/>
              </w:rPr>
            </w:pPr>
          </w:p>
        </w:tc>
        <w:tc>
          <w:tcPr>
            <w:tcW w:w="1268" w:type="dxa"/>
          </w:tcPr>
          <w:p w14:paraId="10723E18" w14:textId="77777777" w:rsidR="00501D86" w:rsidRPr="00845629" w:rsidRDefault="00501D86" w:rsidP="00184A8F">
            <w:pPr>
              <w:jc w:val="both"/>
              <w:rPr>
                <w:i/>
                <w:sz w:val="24"/>
                <w:szCs w:val="24"/>
                <w:lang w:val="ro-RO"/>
              </w:rPr>
            </w:pPr>
          </w:p>
        </w:tc>
        <w:tc>
          <w:tcPr>
            <w:tcW w:w="1366" w:type="dxa"/>
          </w:tcPr>
          <w:p w14:paraId="09C4E468" w14:textId="77777777" w:rsidR="00501D86" w:rsidRPr="00845629" w:rsidRDefault="00501D86" w:rsidP="00184A8F">
            <w:pPr>
              <w:jc w:val="both"/>
              <w:rPr>
                <w:i/>
                <w:sz w:val="24"/>
                <w:szCs w:val="24"/>
                <w:lang w:val="ro-RO"/>
              </w:rPr>
            </w:pPr>
          </w:p>
        </w:tc>
        <w:tc>
          <w:tcPr>
            <w:tcW w:w="1069" w:type="dxa"/>
          </w:tcPr>
          <w:p w14:paraId="617B1A68" w14:textId="77777777" w:rsidR="00501D86" w:rsidRPr="00845629" w:rsidRDefault="00501D86" w:rsidP="00184A8F">
            <w:pPr>
              <w:jc w:val="both"/>
              <w:rPr>
                <w:i/>
                <w:sz w:val="24"/>
                <w:szCs w:val="24"/>
                <w:lang w:val="ro-RO"/>
              </w:rPr>
            </w:pPr>
          </w:p>
        </w:tc>
        <w:tc>
          <w:tcPr>
            <w:tcW w:w="1335" w:type="dxa"/>
          </w:tcPr>
          <w:p w14:paraId="4AB10390" w14:textId="77777777" w:rsidR="00501D86" w:rsidRPr="00845629" w:rsidRDefault="00501D86" w:rsidP="00184A8F">
            <w:pPr>
              <w:jc w:val="both"/>
              <w:rPr>
                <w:i/>
                <w:sz w:val="24"/>
                <w:szCs w:val="24"/>
                <w:lang w:val="ro-RO"/>
              </w:rPr>
            </w:pPr>
          </w:p>
        </w:tc>
      </w:tr>
    </w:tbl>
    <w:p w14:paraId="24827630" w14:textId="77777777" w:rsidR="00501D86" w:rsidRPr="00845629" w:rsidRDefault="00501D86" w:rsidP="00501D86">
      <w:pPr>
        <w:rPr>
          <w:i/>
          <w:sz w:val="24"/>
          <w:szCs w:val="24"/>
          <w:lang w:val="ro-RO"/>
        </w:rPr>
      </w:pPr>
      <w:r w:rsidRPr="00845629">
        <w:rPr>
          <w:i/>
          <w:sz w:val="24"/>
          <w:szCs w:val="24"/>
          <w:lang w:val="ro-RO"/>
        </w:rPr>
        <w:t xml:space="preserve">*) Se va preciza calitatea în care a participat la îndeplinirea contractului care poate fi de: contractant unic sau contractant conducător (lider de asociere) contractant asociat, subcontractant. </w:t>
      </w:r>
    </w:p>
    <w:p w14:paraId="3BFCC78F" w14:textId="77777777" w:rsidR="00501D86" w:rsidRPr="00845629" w:rsidRDefault="00501D86" w:rsidP="00501D86">
      <w:pPr>
        <w:rPr>
          <w:i/>
          <w:sz w:val="24"/>
          <w:szCs w:val="24"/>
          <w:lang w:val="ro-RO"/>
        </w:rPr>
      </w:pPr>
      <w:r w:rsidRPr="00845629">
        <w:rPr>
          <w:i/>
          <w:sz w:val="24"/>
          <w:szCs w:val="24"/>
          <w:lang w:val="ro-RO"/>
        </w:rPr>
        <w:t>**)Se va preciza perioada de începere şi de finalizare a contractului</w:t>
      </w:r>
      <w:r w:rsidR="0038478D" w:rsidRPr="00845629">
        <w:rPr>
          <w:i/>
          <w:sz w:val="24"/>
          <w:szCs w:val="24"/>
          <w:lang w:val="ro-RO"/>
        </w:rPr>
        <w:t>.</w:t>
      </w:r>
      <w:r w:rsidRPr="00845629">
        <w:rPr>
          <w:i/>
          <w:sz w:val="24"/>
          <w:szCs w:val="24"/>
          <w:lang w:val="ro-RO"/>
        </w:rPr>
        <w:t xml:space="preserve"> </w:t>
      </w:r>
    </w:p>
    <w:p w14:paraId="6B8094A9" w14:textId="77777777" w:rsidR="00501D86" w:rsidRPr="00845629" w:rsidRDefault="00501D86" w:rsidP="00501D86">
      <w:pPr>
        <w:rPr>
          <w:i/>
          <w:sz w:val="24"/>
          <w:szCs w:val="24"/>
          <w:lang w:val="ro-RO"/>
        </w:rPr>
      </w:pPr>
    </w:p>
    <w:p w14:paraId="3ED3FDD2" w14:textId="77777777" w:rsidR="00501D86" w:rsidRPr="00845629" w:rsidRDefault="00501D86" w:rsidP="00501D86">
      <w:pPr>
        <w:autoSpaceDE w:val="0"/>
        <w:autoSpaceDN w:val="0"/>
        <w:adjustRightInd w:val="0"/>
        <w:spacing w:line="360" w:lineRule="auto"/>
        <w:rPr>
          <w:i/>
          <w:iCs/>
          <w:sz w:val="24"/>
          <w:szCs w:val="24"/>
          <w:lang w:val="ro-RO"/>
        </w:rPr>
      </w:pPr>
      <w:r w:rsidRPr="00845629">
        <w:rPr>
          <w:i/>
          <w:sz w:val="24"/>
          <w:szCs w:val="24"/>
          <w:lang w:val="ro-RO"/>
        </w:rPr>
        <w:t xml:space="preserve">Data </w:t>
      </w:r>
      <w:r w:rsidRPr="00845629">
        <w:rPr>
          <w:i/>
          <w:iCs/>
          <w:sz w:val="24"/>
          <w:szCs w:val="24"/>
          <w:lang w:val="ro-RO"/>
        </w:rPr>
        <w:t>...............................</w:t>
      </w:r>
    </w:p>
    <w:p w14:paraId="65BD46D1" w14:textId="77777777" w:rsidR="00501D86" w:rsidRPr="00845629" w:rsidRDefault="00501D86" w:rsidP="00501D86">
      <w:pPr>
        <w:autoSpaceDE w:val="0"/>
        <w:autoSpaceDN w:val="0"/>
        <w:adjustRightInd w:val="0"/>
        <w:spacing w:line="360" w:lineRule="auto"/>
        <w:rPr>
          <w:i/>
          <w:iCs/>
          <w:sz w:val="24"/>
          <w:szCs w:val="24"/>
          <w:lang w:val="ro-RO"/>
        </w:rPr>
      </w:pPr>
    </w:p>
    <w:p w14:paraId="73C50AE0" w14:textId="77777777" w:rsidR="00501D86" w:rsidRPr="00845629" w:rsidRDefault="00501D86" w:rsidP="00501D86">
      <w:pPr>
        <w:autoSpaceDE w:val="0"/>
        <w:autoSpaceDN w:val="0"/>
        <w:adjustRightInd w:val="0"/>
        <w:jc w:val="right"/>
        <w:rPr>
          <w:i/>
          <w:iCs/>
          <w:sz w:val="24"/>
          <w:szCs w:val="24"/>
          <w:lang w:val="ro-RO"/>
        </w:rPr>
      </w:pPr>
    </w:p>
    <w:p w14:paraId="693F1933" w14:textId="77777777" w:rsidR="00501D86" w:rsidRPr="00845629" w:rsidRDefault="00501D86" w:rsidP="00501D86">
      <w:pPr>
        <w:autoSpaceDE w:val="0"/>
        <w:autoSpaceDN w:val="0"/>
        <w:adjustRightInd w:val="0"/>
        <w:jc w:val="right"/>
        <w:rPr>
          <w:i/>
          <w:iCs/>
          <w:sz w:val="24"/>
          <w:szCs w:val="24"/>
          <w:lang w:val="ro-RO"/>
        </w:rPr>
      </w:pPr>
      <w:r w:rsidRPr="00845629">
        <w:rPr>
          <w:i/>
          <w:iCs/>
          <w:sz w:val="24"/>
          <w:szCs w:val="24"/>
          <w:lang w:val="ro-RO"/>
        </w:rPr>
        <w:t>Ofertant,</w:t>
      </w:r>
    </w:p>
    <w:p w14:paraId="34B6B409" w14:textId="77777777" w:rsidR="00501D86" w:rsidRPr="00845629" w:rsidRDefault="00501D86" w:rsidP="00501D86">
      <w:pPr>
        <w:spacing w:line="240" w:lineRule="atLeast"/>
        <w:jc w:val="right"/>
        <w:rPr>
          <w:sz w:val="24"/>
          <w:szCs w:val="24"/>
          <w:lang w:val="ro-RO"/>
        </w:rPr>
      </w:pPr>
      <w:r w:rsidRPr="00845629">
        <w:rPr>
          <w:sz w:val="24"/>
          <w:szCs w:val="24"/>
          <w:lang w:val="ro-RO"/>
        </w:rPr>
        <w:t>___________________________</w:t>
      </w:r>
    </w:p>
    <w:p w14:paraId="6025966F" w14:textId="77777777" w:rsidR="00501D86" w:rsidRPr="00845629" w:rsidRDefault="00501D86" w:rsidP="00501D86">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r w:rsidRPr="00845629">
        <w:rPr>
          <w:i/>
          <w:iCs/>
          <w:sz w:val="24"/>
          <w:szCs w:val="24"/>
          <w:lang w:val="ro-RO"/>
        </w:rPr>
        <w:t xml:space="preserve"> (Nume, prenume)</w:t>
      </w:r>
    </w:p>
    <w:p w14:paraId="1D090003" w14:textId="77777777" w:rsidR="00501D86" w:rsidRPr="00845629" w:rsidRDefault="00501D86" w:rsidP="00501D86">
      <w:pPr>
        <w:spacing w:line="240" w:lineRule="atLeast"/>
        <w:jc w:val="right"/>
        <w:rPr>
          <w:sz w:val="24"/>
          <w:szCs w:val="24"/>
          <w:lang w:val="ro-RO"/>
        </w:rPr>
      </w:pPr>
      <w:r w:rsidRPr="00845629">
        <w:rPr>
          <w:sz w:val="24"/>
          <w:szCs w:val="24"/>
          <w:lang w:val="ro-RO"/>
        </w:rPr>
        <w:t>___________________________</w:t>
      </w:r>
    </w:p>
    <w:p w14:paraId="7D5224D7" w14:textId="77777777" w:rsidR="00501D86" w:rsidRPr="00845629" w:rsidRDefault="00501D86" w:rsidP="00501D86">
      <w:pPr>
        <w:spacing w:line="240" w:lineRule="atLeast"/>
        <w:jc w:val="right"/>
        <w:rPr>
          <w:sz w:val="24"/>
          <w:szCs w:val="24"/>
          <w:lang w:val="ro-RO"/>
        </w:rPr>
      </w:pPr>
      <w:r w:rsidRPr="00845629">
        <w:rPr>
          <w:i/>
          <w:iCs/>
          <w:sz w:val="24"/>
          <w:szCs w:val="24"/>
          <w:lang w:val="ro-RO"/>
        </w:rPr>
        <w:t xml:space="preserve"> (Funcţie)</w:t>
      </w:r>
    </w:p>
    <w:p w14:paraId="535C3D52" w14:textId="77777777" w:rsidR="00501D86" w:rsidRPr="00845629" w:rsidRDefault="00501D86" w:rsidP="00501D86">
      <w:pPr>
        <w:spacing w:line="240" w:lineRule="atLeast"/>
        <w:jc w:val="right"/>
        <w:rPr>
          <w:sz w:val="24"/>
          <w:szCs w:val="24"/>
          <w:lang w:val="ro-RO"/>
        </w:rPr>
      </w:pPr>
      <w:r w:rsidRPr="00845629">
        <w:rPr>
          <w:sz w:val="24"/>
          <w:szCs w:val="24"/>
          <w:lang w:val="ro-RO"/>
        </w:rPr>
        <w:t>___________________________</w:t>
      </w:r>
    </w:p>
    <w:p w14:paraId="14A95E50" w14:textId="77777777" w:rsidR="00501D86" w:rsidRPr="00845629" w:rsidRDefault="00501D86" w:rsidP="00501D86">
      <w:pPr>
        <w:pStyle w:val="DefaultText"/>
        <w:jc w:val="both"/>
        <w:rPr>
          <w:i/>
          <w:iCs/>
          <w:szCs w:val="24"/>
          <w:lang w:val="ro-RO"/>
        </w:rPr>
      </w:pPr>
      <w:r w:rsidRPr="00845629">
        <w:rPr>
          <w:i/>
          <w:iCs/>
          <w:szCs w:val="24"/>
          <w:lang w:val="ro-RO"/>
        </w:rPr>
        <w:t xml:space="preserve"> (Semnătura autorizată şi ştampila)</w:t>
      </w:r>
    </w:p>
    <w:p w14:paraId="4093EFA4" w14:textId="77777777" w:rsidR="00501D86" w:rsidRPr="00845629" w:rsidRDefault="00501D86" w:rsidP="00501D86">
      <w:pPr>
        <w:pStyle w:val="DefaultText"/>
        <w:jc w:val="both"/>
        <w:rPr>
          <w:i/>
          <w:iCs/>
          <w:szCs w:val="24"/>
          <w:lang w:val="ro-RO"/>
        </w:rPr>
      </w:pPr>
    </w:p>
    <w:p w14:paraId="065D327C" w14:textId="77777777" w:rsidR="00501D86" w:rsidRPr="00845629" w:rsidRDefault="00501D86" w:rsidP="00501D86">
      <w:pPr>
        <w:pStyle w:val="DefaultText"/>
        <w:jc w:val="both"/>
        <w:rPr>
          <w:i/>
          <w:iCs/>
          <w:szCs w:val="24"/>
          <w:lang w:val="ro-RO"/>
        </w:rPr>
      </w:pPr>
    </w:p>
    <w:p w14:paraId="40667299" w14:textId="77777777" w:rsidR="00501D86" w:rsidRPr="00845629" w:rsidRDefault="00501D86" w:rsidP="00501D86">
      <w:pPr>
        <w:pStyle w:val="DefaultText"/>
        <w:jc w:val="both"/>
        <w:rPr>
          <w:i/>
          <w:iCs/>
          <w:szCs w:val="24"/>
          <w:lang w:val="ro-RO"/>
        </w:rPr>
      </w:pPr>
    </w:p>
    <w:p w14:paraId="35473039" w14:textId="77777777" w:rsidR="00501D86" w:rsidRPr="00845629" w:rsidRDefault="00501D86" w:rsidP="00501D86">
      <w:pPr>
        <w:pStyle w:val="DefaultText"/>
        <w:jc w:val="both"/>
        <w:rPr>
          <w:b/>
          <w:i/>
          <w:iCs/>
          <w:szCs w:val="24"/>
          <w:lang w:val="ro-RO"/>
        </w:rPr>
      </w:pPr>
    </w:p>
    <w:p w14:paraId="66321431" w14:textId="77777777" w:rsidR="001454B0" w:rsidRPr="00845629" w:rsidRDefault="001454B0" w:rsidP="00501D86">
      <w:pPr>
        <w:pStyle w:val="DefaultText"/>
        <w:jc w:val="both"/>
        <w:rPr>
          <w:b/>
          <w:i/>
          <w:iCs/>
          <w:szCs w:val="24"/>
          <w:lang w:val="ro-RO"/>
        </w:rPr>
      </w:pPr>
    </w:p>
    <w:p w14:paraId="1737F3D1" w14:textId="77777777" w:rsidR="001454B0" w:rsidRPr="00845629" w:rsidRDefault="001454B0" w:rsidP="00501D86">
      <w:pPr>
        <w:pStyle w:val="DefaultText"/>
        <w:jc w:val="both"/>
        <w:rPr>
          <w:b/>
          <w:i/>
          <w:iCs/>
          <w:szCs w:val="24"/>
          <w:lang w:val="ro-RO"/>
        </w:rPr>
      </w:pPr>
    </w:p>
    <w:p w14:paraId="15177A7B" w14:textId="77777777" w:rsidR="000615EA" w:rsidRPr="00845629" w:rsidRDefault="000615EA" w:rsidP="00501D86">
      <w:pPr>
        <w:pStyle w:val="DefaultText"/>
        <w:jc w:val="both"/>
        <w:rPr>
          <w:b/>
          <w:i/>
          <w:iCs/>
          <w:szCs w:val="24"/>
          <w:lang w:val="ro-RO"/>
        </w:rPr>
      </w:pPr>
    </w:p>
    <w:p w14:paraId="7FFA6E89" w14:textId="77777777" w:rsidR="000615EA" w:rsidRPr="00845629" w:rsidRDefault="000615EA" w:rsidP="00501D86">
      <w:pPr>
        <w:pStyle w:val="DefaultText"/>
        <w:jc w:val="both"/>
        <w:rPr>
          <w:b/>
          <w:i/>
          <w:iCs/>
          <w:szCs w:val="24"/>
          <w:lang w:val="ro-RO"/>
        </w:rPr>
      </w:pPr>
    </w:p>
    <w:p w14:paraId="613DAB68" w14:textId="77777777" w:rsidR="000615EA" w:rsidRPr="00845629" w:rsidRDefault="000615EA" w:rsidP="00501D86">
      <w:pPr>
        <w:pStyle w:val="DefaultText"/>
        <w:jc w:val="both"/>
        <w:rPr>
          <w:b/>
          <w:i/>
          <w:iCs/>
          <w:szCs w:val="24"/>
          <w:lang w:val="ro-RO"/>
        </w:rPr>
      </w:pPr>
    </w:p>
    <w:p w14:paraId="7309C877" w14:textId="77777777" w:rsidR="00B214B8" w:rsidRPr="00845629" w:rsidRDefault="00B214B8" w:rsidP="00501D86">
      <w:pPr>
        <w:pStyle w:val="DefaultText"/>
        <w:jc w:val="both"/>
        <w:rPr>
          <w:b/>
          <w:i/>
          <w:iCs/>
          <w:szCs w:val="24"/>
          <w:lang w:val="ro-RO"/>
        </w:rPr>
      </w:pPr>
    </w:p>
    <w:p w14:paraId="2F97431A" w14:textId="77777777" w:rsidR="00B214B8" w:rsidRPr="00845629" w:rsidRDefault="00B214B8" w:rsidP="00501D86">
      <w:pPr>
        <w:pStyle w:val="DefaultText"/>
        <w:jc w:val="both"/>
        <w:rPr>
          <w:b/>
          <w:i/>
          <w:iCs/>
          <w:szCs w:val="24"/>
          <w:lang w:val="ro-RO"/>
        </w:rPr>
      </w:pPr>
    </w:p>
    <w:p w14:paraId="517BA9FC" w14:textId="77777777" w:rsidR="005A2B56" w:rsidRPr="00845629" w:rsidRDefault="005A2B56" w:rsidP="005A2B56">
      <w:pPr>
        <w:tabs>
          <w:tab w:val="left" w:pos="1899"/>
        </w:tabs>
        <w:jc w:val="right"/>
        <w:rPr>
          <w:b/>
          <w:i/>
          <w:sz w:val="24"/>
          <w:szCs w:val="24"/>
          <w:lang w:val="ro-RO"/>
        </w:rPr>
      </w:pPr>
      <w:r w:rsidRPr="00845629">
        <w:rPr>
          <w:b/>
          <w:i/>
          <w:sz w:val="24"/>
          <w:szCs w:val="24"/>
          <w:lang w:val="ro-RO"/>
        </w:rPr>
        <w:t>FORMULAR  4.2.</w:t>
      </w:r>
    </w:p>
    <w:p w14:paraId="10351353" w14:textId="77777777" w:rsidR="005A2B56" w:rsidRPr="00845629" w:rsidRDefault="005A2B56" w:rsidP="005A2B56">
      <w:pPr>
        <w:rPr>
          <w:sz w:val="24"/>
          <w:szCs w:val="24"/>
          <w:lang w:val="ro-RO"/>
        </w:rPr>
      </w:pPr>
    </w:p>
    <w:p w14:paraId="5F330468" w14:textId="77777777" w:rsidR="005A2B56" w:rsidRPr="00845629" w:rsidRDefault="005A2B56" w:rsidP="005A2B56">
      <w:pPr>
        <w:pStyle w:val="ListParagraph"/>
        <w:spacing w:after="0" w:line="240" w:lineRule="auto"/>
        <w:ind w:left="284"/>
        <w:rPr>
          <w:rFonts w:ascii="Times New Roman" w:hAnsi="Times New Roman"/>
          <w:sz w:val="24"/>
          <w:szCs w:val="24"/>
          <w:lang w:val="ro-RO"/>
        </w:rPr>
      </w:pPr>
      <w:r w:rsidRPr="00845629">
        <w:rPr>
          <w:rFonts w:ascii="Times New Roman" w:hAnsi="Times New Roman"/>
          <w:b/>
          <w:sz w:val="24"/>
          <w:szCs w:val="24"/>
          <w:lang w:val="ro-RO"/>
        </w:rPr>
        <w:t>OFERTANT</w:t>
      </w:r>
    </w:p>
    <w:p w14:paraId="433CFEE5" w14:textId="77777777" w:rsidR="005A2B56" w:rsidRPr="00845629" w:rsidRDefault="005A2B56" w:rsidP="005A2B56">
      <w:pPr>
        <w:pStyle w:val="ListParagraph"/>
        <w:spacing w:after="0" w:line="240" w:lineRule="auto"/>
        <w:ind w:left="284"/>
        <w:rPr>
          <w:rFonts w:ascii="Times New Roman" w:hAnsi="Times New Roman"/>
          <w:sz w:val="24"/>
          <w:szCs w:val="24"/>
          <w:lang w:val="ro-RO"/>
        </w:rPr>
      </w:pPr>
      <w:r w:rsidRPr="00845629">
        <w:rPr>
          <w:rFonts w:ascii="Times New Roman" w:hAnsi="Times New Roman"/>
          <w:sz w:val="24"/>
          <w:szCs w:val="24"/>
          <w:lang w:val="ro-RO"/>
        </w:rPr>
        <w:t>………………….</w:t>
      </w:r>
    </w:p>
    <w:p w14:paraId="160B6D5D" w14:textId="77777777" w:rsidR="005A2B56" w:rsidRPr="00845629" w:rsidRDefault="005A2B56" w:rsidP="005A2B56">
      <w:pPr>
        <w:pStyle w:val="ListParagraph"/>
        <w:spacing w:after="0" w:line="240" w:lineRule="auto"/>
        <w:ind w:left="284"/>
        <w:rPr>
          <w:rFonts w:ascii="Times New Roman" w:hAnsi="Times New Roman"/>
          <w:sz w:val="24"/>
          <w:szCs w:val="24"/>
          <w:lang w:val="ro-RO"/>
        </w:rPr>
      </w:pPr>
      <w:r w:rsidRPr="00845629">
        <w:rPr>
          <w:rFonts w:ascii="Times New Roman" w:hAnsi="Times New Roman"/>
          <w:sz w:val="24"/>
          <w:szCs w:val="24"/>
          <w:lang w:val="ro-RO"/>
        </w:rPr>
        <w:t>(denumire)</w:t>
      </w:r>
    </w:p>
    <w:p w14:paraId="4F6F37EA" w14:textId="77777777" w:rsidR="005A2B56" w:rsidRPr="00845629" w:rsidRDefault="005A2B56" w:rsidP="005A2B56">
      <w:pPr>
        <w:pStyle w:val="DefaultText"/>
        <w:tabs>
          <w:tab w:val="left" w:pos="720"/>
        </w:tabs>
        <w:jc w:val="center"/>
        <w:rPr>
          <w:b/>
          <w:szCs w:val="24"/>
          <w:lang w:val="ro-RO"/>
        </w:rPr>
      </w:pPr>
    </w:p>
    <w:p w14:paraId="78C0EF82" w14:textId="77777777" w:rsidR="005A2B56" w:rsidRPr="00845629" w:rsidRDefault="005A2B56" w:rsidP="005A2B56">
      <w:pPr>
        <w:pStyle w:val="DefaultText"/>
        <w:tabs>
          <w:tab w:val="left" w:pos="720"/>
        </w:tabs>
        <w:jc w:val="center"/>
        <w:rPr>
          <w:b/>
          <w:szCs w:val="24"/>
          <w:lang w:val="ro-RO"/>
        </w:rPr>
      </w:pPr>
      <w:r w:rsidRPr="00845629">
        <w:rPr>
          <w:b/>
          <w:szCs w:val="24"/>
          <w:lang w:val="ro-RO"/>
        </w:rPr>
        <w:t xml:space="preserve">DECLARAŢIE </w:t>
      </w:r>
    </w:p>
    <w:p w14:paraId="1CB156D3" w14:textId="77777777" w:rsidR="005A2B56" w:rsidRPr="00845629" w:rsidRDefault="005A2B56" w:rsidP="005A2B56">
      <w:pPr>
        <w:pStyle w:val="DefaultText"/>
        <w:tabs>
          <w:tab w:val="left" w:pos="720"/>
        </w:tabs>
        <w:jc w:val="center"/>
        <w:rPr>
          <w:b/>
          <w:szCs w:val="24"/>
          <w:lang w:val="ro-RO"/>
        </w:rPr>
      </w:pPr>
      <w:r w:rsidRPr="00845629">
        <w:rPr>
          <w:szCs w:val="24"/>
          <w:lang w:val="ro-RO"/>
        </w:rPr>
        <w:t>privind</w:t>
      </w:r>
    </w:p>
    <w:p w14:paraId="5A5C9539" w14:textId="77777777" w:rsidR="005A2B56" w:rsidRPr="00845629" w:rsidRDefault="005A2B56" w:rsidP="005A2B56">
      <w:pPr>
        <w:pStyle w:val="DefaultText"/>
        <w:tabs>
          <w:tab w:val="left" w:pos="720"/>
        </w:tabs>
        <w:jc w:val="center"/>
        <w:rPr>
          <w:b/>
          <w:szCs w:val="24"/>
          <w:lang w:val="ro-RO"/>
        </w:rPr>
      </w:pPr>
      <w:r w:rsidRPr="00845629">
        <w:rPr>
          <w:b/>
          <w:szCs w:val="24"/>
          <w:lang w:val="ro-RO"/>
        </w:rPr>
        <w:t>Situaţiile de natură să determine apariţia conflictului de interese</w:t>
      </w:r>
    </w:p>
    <w:p w14:paraId="2CD58ADE" w14:textId="77777777" w:rsidR="005A2B56" w:rsidRPr="00845629" w:rsidRDefault="005A2B56" w:rsidP="005A2B56">
      <w:pPr>
        <w:ind w:left="-360"/>
        <w:rPr>
          <w:b/>
          <w:bCs/>
          <w:sz w:val="24"/>
          <w:szCs w:val="24"/>
          <w:lang w:val="ro-RO"/>
        </w:rPr>
      </w:pPr>
    </w:p>
    <w:p w14:paraId="173D345A" w14:textId="77777777" w:rsidR="005A2B56" w:rsidRPr="00845629" w:rsidRDefault="005A2B56" w:rsidP="005A2B56">
      <w:pPr>
        <w:ind w:left="-360"/>
        <w:rPr>
          <w:b/>
          <w:bCs/>
          <w:sz w:val="24"/>
          <w:szCs w:val="24"/>
          <w:lang w:val="ro-RO"/>
        </w:rPr>
      </w:pPr>
    </w:p>
    <w:p w14:paraId="220E2209" w14:textId="77777777" w:rsidR="005A2B56" w:rsidRPr="00845629" w:rsidRDefault="005A2B56" w:rsidP="005A2B56">
      <w:pPr>
        <w:ind w:left="-360"/>
        <w:rPr>
          <w:b/>
          <w:bCs/>
          <w:sz w:val="24"/>
          <w:szCs w:val="24"/>
          <w:lang w:val="ro-RO"/>
        </w:rPr>
      </w:pPr>
    </w:p>
    <w:p w14:paraId="133C75BC" w14:textId="77777777" w:rsidR="005A2B56" w:rsidRPr="00845629" w:rsidRDefault="005A2B56" w:rsidP="005A2B56">
      <w:pPr>
        <w:pStyle w:val="DefaultText"/>
        <w:tabs>
          <w:tab w:val="left" w:pos="720"/>
        </w:tabs>
        <w:jc w:val="both"/>
        <w:rPr>
          <w:szCs w:val="24"/>
          <w:lang w:val="ro-RO"/>
        </w:rPr>
      </w:pPr>
      <w:r w:rsidRPr="00845629">
        <w:rPr>
          <w:szCs w:val="24"/>
          <w:lang w:val="ro-RO"/>
        </w:rPr>
        <w:tab/>
        <w:t>Subsemnatul(a)............................................................………………………... (denumirea, numele), în calitate de ofertant la procedura nr. ……………..… (</w:t>
      </w:r>
      <w:r w:rsidRPr="00845629">
        <w:rPr>
          <w:i/>
          <w:szCs w:val="24"/>
          <w:lang w:val="ro-RO"/>
        </w:rPr>
        <w:t>se menţionează nr. procedura</w:t>
      </w:r>
      <w:r w:rsidRPr="00845629">
        <w:rPr>
          <w:szCs w:val="24"/>
          <w:lang w:val="ro-RO"/>
        </w:rPr>
        <w:t>) pentru atribuirea contractului de achiziţie având ca obiect ………………………………………… ....................................................................... ............................................................... (</w:t>
      </w:r>
      <w:r w:rsidRPr="00845629">
        <w:rPr>
          <w:i/>
          <w:szCs w:val="24"/>
          <w:lang w:val="ro-RO"/>
        </w:rPr>
        <w:t>denumirea serviciului</w:t>
      </w:r>
      <w:r w:rsidRPr="00845629">
        <w:rPr>
          <w:szCs w:val="24"/>
          <w:lang w:val="ro-RO"/>
        </w:rPr>
        <w:t>), la data de .............. (zi/lună/an),</w:t>
      </w:r>
      <w:r w:rsidRPr="00845629">
        <w:rPr>
          <w:i/>
          <w:szCs w:val="24"/>
          <w:lang w:val="ro-RO"/>
        </w:rPr>
        <w:t xml:space="preserve"> </w:t>
      </w:r>
      <w:r w:rsidRPr="00845629">
        <w:rPr>
          <w:szCs w:val="24"/>
          <w:lang w:val="ro-RO"/>
        </w:rPr>
        <w:t>organizată de AUTORITATEA PENTRU REFORMĂ FEROVIARĂ (in calitate de ordonator al</w:t>
      </w:r>
      <w:r w:rsidRPr="00845629">
        <w:rPr>
          <w:i/>
          <w:szCs w:val="24"/>
          <w:lang w:val="ro-RO"/>
        </w:rPr>
        <w:t xml:space="preserve"> </w:t>
      </w:r>
      <w:r w:rsidRPr="00845629">
        <w:rPr>
          <w:szCs w:val="24"/>
          <w:lang w:val="ro-RO"/>
        </w:rPr>
        <w:t>procedurii), declar pe proprie răspundere, sub sancţiunea falsului în declaraţii, următoarele:</w:t>
      </w:r>
    </w:p>
    <w:p w14:paraId="117D6532" w14:textId="77777777" w:rsidR="005A2B56" w:rsidRPr="00845629" w:rsidRDefault="005A2B56" w:rsidP="005A2B56">
      <w:pPr>
        <w:pStyle w:val="DefaultText"/>
        <w:tabs>
          <w:tab w:val="left" w:pos="720"/>
        </w:tabs>
        <w:jc w:val="both"/>
        <w:rPr>
          <w:szCs w:val="24"/>
          <w:lang w:val="ro-RO"/>
        </w:rPr>
      </w:pPr>
    </w:p>
    <w:p w14:paraId="129FF5F9" w14:textId="77777777" w:rsidR="005A2B56" w:rsidRPr="00845629" w:rsidRDefault="005A2B56" w:rsidP="005A2B56">
      <w:pPr>
        <w:pStyle w:val="DefaultText"/>
        <w:tabs>
          <w:tab w:val="left" w:pos="720"/>
        </w:tabs>
        <w:jc w:val="both"/>
        <w:rPr>
          <w:szCs w:val="24"/>
          <w:lang w:val="ro-RO"/>
        </w:rPr>
      </w:pPr>
      <w:r w:rsidRPr="00845629">
        <w:rPr>
          <w:szCs w:val="24"/>
          <w:lang w:val="ro-RO"/>
        </w:rPr>
        <w:t xml:space="preserve">- </w:t>
      </w:r>
      <w:r w:rsidRPr="00845629">
        <w:rPr>
          <w:b/>
          <w:szCs w:val="24"/>
          <w:lang w:val="ro-RO"/>
        </w:rPr>
        <w:t>nu am drept membri in cadrul consiliului de administraţie/organ de conducere sau de supervizare   si/sau nu am  acţionari ori asociaţi persoane care sunt soţ/soţie, ruda sau afin</w:t>
      </w:r>
      <w:r w:rsidRPr="00845629">
        <w:rPr>
          <w:szCs w:val="24"/>
          <w:lang w:val="ro-RO"/>
        </w:rPr>
        <w:t xml:space="preserve"> pana la  gradul al patrulea inclusiv sau  nu mă aflu in relaţii comerciale, cu persoanele ce deţin funcţii de decizie in cadrul AUTORITATII PENTRU REFORMĂ FEROVIARĂ.</w:t>
      </w:r>
    </w:p>
    <w:p w14:paraId="1DAC1DE3" w14:textId="77777777" w:rsidR="005A2B56" w:rsidRPr="00845629" w:rsidRDefault="005A2B56" w:rsidP="005A2B56">
      <w:pPr>
        <w:pStyle w:val="DefaultText"/>
        <w:tabs>
          <w:tab w:val="left" w:pos="720"/>
        </w:tabs>
        <w:jc w:val="both"/>
        <w:rPr>
          <w:szCs w:val="24"/>
          <w:lang w:val="ro-RO"/>
        </w:rPr>
      </w:pPr>
    </w:p>
    <w:p w14:paraId="6F034B6E" w14:textId="77777777" w:rsidR="005A2B56" w:rsidRPr="00845629" w:rsidRDefault="005A2B56" w:rsidP="005A2B56">
      <w:pPr>
        <w:pStyle w:val="DefaultText"/>
        <w:tabs>
          <w:tab w:val="left" w:pos="720"/>
        </w:tabs>
        <w:jc w:val="both"/>
        <w:rPr>
          <w:szCs w:val="24"/>
          <w:lang w:val="ro-RO"/>
        </w:rPr>
      </w:pPr>
      <w:r w:rsidRPr="00845629">
        <w:rPr>
          <w:szCs w:val="24"/>
          <w:lang w:val="ro-RO"/>
        </w:rPr>
        <w:t xml:space="preserve">- nu mă aflu in niciuna dintre situaţiile precizate la lit. a) - d) de mai jos. </w:t>
      </w:r>
    </w:p>
    <w:p w14:paraId="6C719D1D" w14:textId="77777777" w:rsidR="005A2B56" w:rsidRPr="00845629" w:rsidRDefault="005A2B56" w:rsidP="005A2B56">
      <w:pPr>
        <w:pStyle w:val="DefaultText"/>
        <w:tabs>
          <w:tab w:val="left" w:pos="720"/>
        </w:tabs>
        <w:jc w:val="both"/>
        <w:rPr>
          <w:szCs w:val="24"/>
          <w:lang w:val="ro-RO"/>
        </w:rPr>
      </w:pPr>
    </w:p>
    <w:p w14:paraId="5DA55FF0" w14:textId="77777777" w:rsidR="005A2B56" w:rsidRPr="00845629" w:rsidRDefault="005A2B56" w:rsidP="005A2B56">
      <w:pPr>
        <w:pStyle w:val="DefaultText"/>
        <w:tabs>
          <w:tab w:val="left" w:pos="720"/>
        </w:tabs>
        <w:jc w:val="both"/>
        <w:rPr>
          <w:b/>
          <w:szCs w:val="24"/>
          <w:lang w:val="ro-RO"/>
        </w:rPr>
      </w:pPr>
      <w:r w:rsidRPr="00845629">
        <w:rPr>
          <w:b/>
          <w:szCs w:val="24"/>
          <w:lang w:val="ro-RO"/>
        </w:rPr>
        <w:t xml:space="preserve">Situaţiile de natură să determine apariţia conflictului de interese, sunt următoarele: </w:t>
      </w:r>
    </w:p>
    <w:p w14:paraId="2C5E6483" w14:textId="77777777" w:rsidR="005A2B56" w:rsidRPr="00845629" w:rsidRDefault="005A2B56" w:rsidP="005A2B56">
      <w:pPr>
        <w:pStyle w:val="DefaultText"/>
        <w:tabs>
          <w:tab w:val="left" w:pos="720"/>
        </w:tabs>
        <w:jc w:val="both"/>
        <w:rPr>
          <w:szCs w:val="24"/>
          <w:lang w:val="ro-RO"/>
        </w:rPr>
      </w:pPr>
      <w:r w:rsidRPr="00845629">
        <w:rPr>
          <w:szCs w:val="24"/>
          <w:lang w:val="ro-RO"/>
        </w:rPr>
        <w:t xml:space="preserve">   a) membri ai consiliului de administraţie/organului de conducere sau de supervizare a ofertantului/candidatului/ofertantului asociat/subcontractantului/terţului susţinător sunt soţ/soţie, rudă sau afin până la gradul al patrulea inclusiv cu persoane care deţin funcţii de decizie în cadrul AUTORITATII PENTRU REFORMĂ FEROVIARĂ; </w:t>
      </w:r>
    </w:p>
    <w:p w14:paraId="3C42C5C3" w14:textId="77777777" w:rsidR="005A2B56" w:rsidRPr="00845629" w:rsidRDefault="005A2B56" w:rsidP="005A2B56">
      <w:pPr>
        <w:pStyle w:val="DefaultText"/>
        <w:jc w:val="both"/>
        <w:rPr>
          <w:szCs w:val="24"/>
          <w:lang w:val="ro-RO"/>
        </w:rPr>
      </w:pPr>
      <w:r w:rsidRPr="00845629">
        <w:rPr>
          <w:szCs w:val="24"/>
          <w:lang w:val="ro-RO"/>
        </w:rPr>
        <w:t xml:space="preserve">   b) acţionarii sau asociaţii ofertantului/candidatului/ofertantului asociat/subcontractantului/terţ susţinător sunt soţ/soţie, rudă sau afin până la gradul al patrulea inclusiv cu persoane ce deţin funcţii de decizie în cadrul AUTORITATII PENTRU REFORMĂ FEROVIARĂ; </w:t>
      </w:r>
    </w:p>
    <w:p w14:paraId="68A9B150" w14:textId="77777777" w:rsidR="005A2B56" w:rsidRPr="00845629" w:rsidRDefault="005A2B56" w:rsidP="005A2B56">
      <w:pPr>
        <w:pStyle w:val="DefaultText"/>
        <w:tabs>
          <w:tab w:val="left" w:pos="720"/>
        </w:tabs>
        <w:jc w:val="both"/>
        <w:rPr>
          <w:szCs w:val="24"/>
          <w:lang w:val="ro-RO"/>
        </w:rPr>
      </w:pPr>
      <w:r w:rsidRPr="00845629">
        <w:rPr>
          <w:szCs w:val="24"/>
          <w:lang w:val="ro-RO"/>
        </w:rPr>
        <w:t xml:space="preserve">   c) persoane cu funcţii de decizie din cadrul AUTORITATII PENTRU REFORMĂ FEROVIARĂ nu deţin părţi sociale, părţi de interes, acţiuni din capitalul subscris al unuia dintre ofertanţi/candidaţi/ofertanţi asociaţi/subcontractanţi/terţi susţinători; </w:t>
      </w:r>
    </w:p>
    <w:p w14:paraId="51044458" w14:textId="2E4E0570" w:rsidR="005A2B56" w:rsidRPr="00845629" w:rsidRDefault="005A2B56" w:rsidP="005A2B56">
      <w:pPr>
        <w:pStyle w:val="DefaultText"/>
        <w:tabs>
          <w:tab w:val="left" w:pos="720"/>
        </w:tabs>
        <w:jc w:val="both"/>
        <w:rPr>
          <w:szCs w:val="24"/>
          <w:lang w:val="ro-RO"/>
        </w:rPr>
      </w:pPr>
      <w:r w:rsidRPr="00845629">
        <w:rPr>
          <w:szCs w:val="24"/>
          <w:lang w:val="ro-RO"/>
        </w:rPr>
        <w:t>   d) persoane cu funcţii de decizie din cadrul AUTORIT</w:t>
      </w:r>
      <w:r w:rsidR="00E641AE" w:rsidRPr="00845629">
        <w:rPr>
          <w:szCs w:val="24"/>
          <w:lang w:val="ro-RO"/>
        </w:rPr>
        <w:t>ĂȚ</w:t>
      </w:r>
      <w:r w:rsidRPr="00845629">
        <w:rPr>
          <w:szCs w:val="24"/>
          <w:lang w:val="ro-RO"/>
        </w:rPr>
        <w:t xml:space="preserve">II PENTRU REFORMĂ FEROVIARĂ nu fac parte din consiliul de administraţie / organul de conducere sau de supervizare a unuia dintre ofertanţi/ candidaţi/ofertanţi asociaţi/subcontractanţi/terţi susţinători. </w:t>
      </w:r>
    </w:p>
    <w:p w14:paraId="2BBECE98" w14:textId="77777777" w:rsidR="005A2B56" w:rsidRPr="00845629" w:rsidRDefault="005A2B56" w:rsidP="005A2B56">
      <w:pPr>
        <w:pStyle w:val="DefaultText"/>
        <w:tabs>
          <w:tab w:val="left" w:pos="720"/>
        </w:tabs>
        <w:jc w:val="both"/>
        <w:rPr>
          <w:szCs w:val="24"/>
          <w:lang w:val="ro-RO"/>
        </w:rPr>
      </w:pPr>
    </w:p>
    <w:p w14:paraId="520862E7" w14:textId="77777777" w:rsidR="005A2B56" w:rsidRPr="00845629" w:rsidRDefault="005A2B56" w:rsidP="005A2B56">
      <w:pPr>
        <w:pStyle w:val="DefaultText"/>
        <w:tabs>
          <w:tab w:val="left" w:pos="720"/>
        </w:tabs>
        <w:jc w:val="both"/>
        <w:rPr>
          <w:szCs w:val="24"/>
          <w:lang w:val="ro-RO"/>
        </w:rPr>
      </w:pPr>
      <w:r w:rsidRPr="00845629">
        <w:rPr>
          <w:szCs w:val="24"/>
          <w:lang w:val="ro-RO"/>
        </w:rPr>
        <w:t xml:space="preserve">          Denumire Ofertant/Ofertant asociat/Subcontractant </w:t>
      </w:r>
    </w:p>
    <w:p w14:paraId="26C70EE9" w14:textId="77777777" w:rsidR="005A2B56" w:rsidRPr="00845629" w:rsidRDefault="005A2B56" w:rsidP="005A2B56">
      <w:pPr>
        <w:pStyle w:val="DefaultText"/>
        <w:tabs>
          <w:tab w:val="left" w:pos="720"/>
        </w:tabs>
        <w:jc w:val="both"/>
        <w:rPr>
          <w:szCs w:val="24"/>
          <w:lang w:val="ro-RO"/>
        </w:rPr>
      </w:pPr>
      <w:r w:rsidRPr="00845629">
        <w:rPr>
          <w:szCs w:val="24"/>
          <w:lang w:val="ro-RO"/>
        </w:rPr>
        <w:t xml:space="preserve">                               ..........................………………………….</w:t>
      </w:r>
    </w:p>
    <w:p w14:paraId="3D93D610" w14:textId="77777777" w:rsidR="005A2B56" w:rsidRPr="00845629" w:rsidRDefault="005A2B56" w:rsidP="005A2B56">
      <w:pPr>
        <w:jc w:val="center"/>
        <w:rPr>
          <w:bCs/>
          <w:i/>
          <w:iCs/>
          <w:sz w:val="24"/>
          <w:szCs w:val="24"/>
          <w:lang w:val="ro-RO"/>
        </w:rPr>
      </w:pPr>
    </w:p>
    <w:p w14:paraId="6B880059" w14:textId="77777777" w:rsidR="005A2B56" w:rsidRPr="00845629" w:rsidRDefault="005A2B56" w:rsidP="005A2B56">
      <w:pPr>
        <w:jc w:val="center"/>
        <w:rPr>
          <w:bCs/>
          <w:i/>
          <w:iCs/>
          <w:sz w:val="24"/>
          <w:szCs w:val="24"/>
          <w:lang w:val="ro-RO"/>
        </w:rPr>
      </w:pPr>
    </w:p>
    <w:p w14:paraId="5B823CAF" w14:textId="77777777" w:rsidR="005A2B56" w:rsidRPr="00845629" w:rsidRDefault="005A2B56" w:rsidP="005A2B56">
      <w:pPr>
        <w:jc w:val="center"/>
        <w:rPr>
          <w:bCs/>
          <w:i/>
          <w:iCs/>
          <w:sz w:val="24"/>
          <w:szCs w:val="24"/>
          <w:lang w:val="ro-RO"/>
        </w:rPr>
      </w:pPr>
      <w:r w:rsidRPr="00845629">
        <w:rPr>
          <w:bCs/>
          <w:i/>
          <w:iCs/>
          <w:sz w:val="24"/>
          <w:szCs w:val="24"/>
          <w:lang w:val="ro-RO"/>
        </w:rPr>
        <w:t>......................................</w:t>
      </w:r>
    </w:p>
    <w:p w14:paraId="2E5EE436" w14:textId="77777777" w:rsidR="005A2B56" w:rsidRPr="00845629" w:rsidRDefault="005A2B56" w:rsidP="005A2B56">
      <w:pPr>
        <w:jc w:val="center"/>
        <w:rPr>
          <w:bCs/>
          <w:sz w:val="24"/>
          <w:szCs w:val="24"/>
          <w:lang w:val="ro-RO"/>
        </w:rPr>
      </w:pPr>
      <w:r w:rsidRPr="00845629">
        <w:rPr>
          <w:bCs/>
          <w:sz w:val="24"/>
          <w:szCs w:val="24"/>
          <w:lang w:val="ro-RO"/>
        </w:rPr>
        <w:t>(semnătura autorizată )</w:t>
      </w:r>
    </w:p>
    <w:p w14:paraId="0965AEE8" w14:textId="77777777" w:rsidR="005A2B56" w:rsidRPr="00845629" w:rsidRDefault="005A2B56" w:rsidP="005A2B56">
      <w:pPr>
        <w:jc w:val="center"/>
        <w:rPr>
          <w:bCs/>
          <w:sz w:val="24"/>
          <w:szCs w:val="24"/>
          <w:lang w:val="ro-RO"/>
        </w:rPr>
      </w:pPr>
    </w:p>
    <w:p w14:paraId="4C0475A6" w14:textId="07014077" w:rsidR="005A2B56" w:rsidRPr="00845629" w:rsidRDefault="005A2B56" w:rsidP="005A2B56">
      <w:pPr>
        <w:pStyle w:val="DefaultText"/>
        <w:rPr>
          <w:szCs w:val="24"/>
          <w:lang w:val="ro-RO"/>
        </w:rPr>
      </w:pPr>
      <w:r w:rsidRPr="00845629">
        <w:rPr>
          <w:szCs w:val="24"/>
          <w:lang w:val="ro-RO"/>
        </w:rPr>
        <w:t xml:space="preserve">Numele persoanelor cu </w:t>
      </w:r>
      <w:r w:rsidR="00E641AE" w:rsidRPr="00845629">
        <w:rPr>
          <w:szCs w:val="24"/>
          <w:lang w:val="ro-RO"/>
        </w:rPr>
        <w:t>funcții</w:t>
      </w:r>
      <w:r w:rsidRPr="00845629">
        <w:rPr>
          <w:szCs w:val="24"/>
          <w:lang w:val="ro-RO"/>
        </w:rPr>
        <w:t xml:space="preserve"> de decizie din cadrul AUTORITATII PENTRU REFORMĂ FEROVIARĂ sunt:</w:t>
      </w:r>
    </w:p>
    <w:p w14:paraId="6BC41F76" w14:textId="77777777" w:rsidR="005A2B56" w:rsidRPr="00845629" w:rsidRDefault="005A2B56" w:rsidP="005A2B56">
      <w:pPr>
        <w:pStyle w:val="DefaultText"/>
        <w:rPr>
          <w:szCs w:val="24"/>
          <w:lang w:val="ro-RO"/>
        </w:rPr>
      </w:pPr>
    </w:p>
    <w:p w14:paraId="56A61883" w14:textId="77777777" w:rsidR="005A2B56" w:rsidRPr="00845629" w:rsidRDefault="005A2B56" w:rsidP="005A2B56">
      <w:pPr>
        <w:pStyle w:val="DefaultText"/>
        <w:rPr>
          <w:szCs w:val="24"/>
          <w:lang w:val="ro-RO"/>
        </w:rPr>
      </w:pPr>
    </w:p>
    <w:p w14:paraId="5ADF1704" w14:textId="77777777" w:rsidR="005A2B56" w:rsidRPr="00845629" w:rsidRDefault="005A2B56" w:rsidP="005A2B56">
      <w:pPr>
        <w:pStyle w:val="DefaultText"/>
        <w:rPr>
          <w:b/>
          <w:i/>
          <w:snapToGrid w:val="0"/>
          <w:szCs w:val="24"/>
          <w:lang w:val="ro-RO" w:eastAsia="en-US"/>
        </w:rPr>
      </w:pPr>
    </w:p>
    <w:p w14:paraId="622231DA" w14:textId="77777777" w:rsidR="005A2B56" w:rsidRPr="00845629" w:rsidRDefault="005A2B56" w:rsidP="005A2B56">
      <w:pPr>
        <w:spacing w:after="200" w:line="276" w:lineRule="auto"/>
        <w:rPr>
          <w:b/>
          <w:bCs/>
          <w:i/>
          <w:iCs/>
          <w:sz w:val="24"/>
          <w:szCs w:val="24"/>
          <w:lang w:val="ro-RO"/>
        </w:rPr>
      </w:pPr>
      <w:r w:rsidRPr="00845629">
        <w:rPr>
          <w:b/>
          <w:bCs/>
          <w:sz w:val="24"/>
          <w:szCs w:val="24"/>
          <w:lang w:val="ro-RO"/>
        </w:rPr>
        <w:t>OFERTANT</w:t>
      </w:r>
      <w:r w:rsidRPr="00845629">
        <w:rPr>
          <w:b/>
          <w:bCs/>
          <w:i/>
          <w:iCs/>
          <w:sz w:val="24"/>
          <w:szCs w:val="24"/>
          <w:lang w:val="ro-RO"/>
        </w:rPr>
        <w:t>   </w:t>
      </w:r>
      <w:r w:rsidRPr="00845629">
        <w:rPr>
          <w:b/>
          <w:bCs/>
          <w:i/>
          <w:iCs/>
          <w:sz w:val="24"/>
          <w:szCs w:val="24"/>
          <w:lang w:val="ro-RO"/>
        </w:rPr>
        <w:tab/>
      </w:r>
      <w:r w:rsidRPr="00845629">
        <w:rPr>
          <w:b/>
          <w:bCs/>
          <w:i/>
          <w:iCs/>
          <w:sz w:val="24"/>
          <w:szCs w:val="24"/>
          <w:lang w:val="ro-RO"/>
        </w:rPr>
        <w:tab/>
      </w:r>
      <w:r w:rsidRPr="00845629">
        <w:rPr>
          <w:b/>
          <w:bCs/>
          <w:i/>
          <w:iCs/>
          <w:sz w:val="24"/>
          <w:szCs w:val="24"/>
          <w:lang w:val="ro-RO"/>
        </w:rPr>
        <w:tab/>
        <w:t xml:space="preserve">                                                                  </w:t>
      </w:r>
      <w:r w:rsidRPr="00845629">
        <w:rPr>
          <w:b/>
          <w:i/>
          <w:snapToGrid w:val="0"/>
          <w:sz w:val="24"/>
          <w:szCs w:val="24"/>
          <w:lang w:val="ro-RO" w:eastAsia="en-US"/>
        </w:rPr>
        <w:t>FORMULAR 4.4.</w:t>
      </w:r>
    </w:p>
    <w:p w14:paraId="54DF5C26" w14:textId="77777777" w:rsidR="005A2B56" w:rsidRPr="00845629" w:rsidRDefault="005A2B56" w:rsidP="005A2B56">
      <w:pPr>
        <w:rPr>
          <w:sz w:val="24"/>
          <w:szCs w:val="24"/>
          <w:lang w:val="ro-RO"/>
        </w:rPr>
      </w:pPr>
      <w:r w:rsidRPr="00845629">
        <w:rPr>
          <w:sz w:val="24"/>
          <w:szCs w:val="24"/>
          <w:lang w:val="ro-RO"/>
        </w:rPr>
        <w:t>……………………………</w:t>
      </w:r>
    </w:p>
    <w:p w14:paraId="17DF037C" w14:textId="77777777" w:rsidR="005A2B56" w:rsidRPr="00845629" w:rsidRDefault="005A2B56" w:rsidP="005A2B56">
      <w:pPr>
        <w:rPr>
          <w:i/>
          <w:iCs/>
          <w:sz w:val="24"/>
          <w:szCs w:val="24"/>
          <w:lang w:val="ro-RO"/>
        </w:rPr>
      </w:pPr>
      <w:r w:rsidRPr="00845629">
        <w:rPr>
          <w:i/>
          <w:iCs/>
          <w:sz w:val="24"/>
          <w:szCs w:val="24"/>
          <w:lang w:val="ro-RO"/>
        </w:rPr>
        <w:t>(denumire)</w:t>
      </w:r>
    </w:p>
    <w:p w14:paraId="6195722E" w14:textId="77777777" w:rsidR="005A2B56" w:rsidRPr="00845629" w:rsidRDefault="005A2B56" w:rsidP="005A2B56">
      <w:pPr>
        <w:jc w:val="center"/>
        <w:rPr>
          <w:sz w:val="24"/>
          <w:szCs w:val="24"/>
          <w:lang w:val="ro-RO"/>
        </w:rPr>
      </w:pPr>
    </w:p>
    <w:p w14:paraId="3D4A2926" w14:textId="77777777" w:rsidR="005A2B56" w:rsidRPr="00845629" w:rsidRDefault="005A2B56" w:rsidP="005A2B56">
      <w:pPr>
        <w:jc w:val="center"/>
        <w:rPr>
          <w:sz w:val="24"/>
          <w:szCs w:val="24"/>
          <w:lang w:val="ro-RO"/>
        </w:rPr>
      </w:pPr>
    </w:p>
    <w:p w14:paraId="611979DC" w14:textId="77777777" w:rsidR="005A2B56" w:rsidRPr="00845629" w:rsidRDefault="005A2B56" w:rsidP="005A2B56">
      <w:pPr>
        <w:jc w:val="center"/>
        <w:rPr>
          <w:b/>
          <w:bCs/>
          <w:caps/>
          <w:sz w:val="24"/>
          <w:szCs w:val="24"/>
          <w:lang w:val="ro-RO"/>
        </w:rPr>
      </w:pPr>
    </w:p>
    <w:p w14:paraId="2964CBB5" w14:textId="77777777" w:rsidR="005A2B56" w:rsidRPr="00845629" w:rsidRDefault="005A2B56" w:rsidP="005A2B56">
      <w:pPr>
        <w:jc w:val="center"/>
        <w:rPr>
          <w:b/>
          <w:bCs/>
          <w:caps/>
          <w:sz w:val="24"/>
          <w:szCs w:val="24"/>
          <w:lang w:val="ro-RO"/>
        </w:rPr>
      </w:pPr>
      <w:r w:rsidRPr="00845629">
        <w:rPr>
          <w:b/>
          <w:bCs/>
          <w:caps/>
          <w:sz w:val="24"/>
          <w:szCs w:val="24"/>
          <w:lang w:val="ro-RO"/>
        </w:rPr>
        <w:t>Declaraţie /Angajament</w:t>
      </w:r>
    </w:p>
    <w:p w14:paraId="1AE7AFFB" w14:textId="77777777" w:rsidR="005A2B56" w:rsidRPr="00845629" w:rsidRDefault="005A2B56" w:rsidP="005A2B56">
      <w:pPr>
        <w:pStyle w:val="CommentText"/>
        <w:jc w:val="both"/>
        <w:rPr>
          <w:sz w:val="24"/>
          <w:szCs w:val="24"/>
        </w:rPr>
      </w:pPr>
    </w:p>
    <w:p w14:paraId="4556DFC3" w14:textId="77777777" w:rsidR="005A2B56" w:rsidRPr="00845629" w:rsidRDefault="005A2B56" w:rsidP="005A2B56">
      <w:pPr>
        <w:pStyle w:val="CommentText"/>
        <w:jc w:val="both"/>
        <w:rPr>
          <w:sz w:val="24"/>
          <w:szCs w:val="24"/>
        </w:rPr>
      </w:pPr>
    </w:p>
    <w:p w14:paraId="30D322CB" w14:textId="77777777" w:rsidR="005A2B56" w:rsidRPr="00845629" w:rsidRDefault="005A2B56" w:rsidP="005A2B56">
      <w:pPr>
        <w:pStyle w:val="CommentText"/>
        <w:jc w:val="both"/>
        <w:rPr>
          <w:sz w:val="24"/>
          <w:szCs w:val="24"/>
        </w:rPr>
      </w:pPr>
    </w:p>
    <w:p w14:paraId="2EEA8F41" w14:textId="77777777" w:rsidR="005A2B56" w:rsidRPr="00845629" w:rsidRDefault="005A2B56" w:rsidP="005A2B56">
      <w:pPr>
        <w:jc w:val="both"/>
        <w:rPr>
          <w:sz w:val="24"/>
          <w:szCs w:val="24"/>
          <w:lang w:val="ro-RO"/>
        </w:rPr>
      </w:pPr>
    </w:p>
    <w:p w14:paraId="77866B5B" w14:textId="77777777" w:rsidR="005A2B56" w:rsidRPr="00845629" w:rsidRDefault="005A2B56" w:rsidP="005A2B56">
      <w:pPr>
        <w:ind w:firstLine="720"/>
        <w:jc w:val="both"/>
        <w:rPr>
          <w:sz w:val="24"/>
          <w:szCs w:val="24"/>
          <w:lang w:val="ro-RO"/>
        </w:rPr>
      </w:pPr>
      <w:r w:rsidRPr="00845629">
        <w:rPr>
          <w:sz w:val="24"/>
          <w:szCs w:val="24"/>
          <w:lang w:val="ro-RO"/>
        </w:rPr>
        <w:t>Subsemnatul …………………………………………………. (nume şi prenume in clar a persoanei autorizate), reprezentant împuternicit al ............................................................................ (denumirea/numele si sediul/adresa ofertantului), in calitate de ofertant la procedura nr. ………. organizata pentru atribuirea contractului de achiziţie ………………………… ………………………………………………….. ……………… ,</w:t>
      </w:r>
      <w:r w:rsidRPr="00845629">
        <w:rPr>
          <w:i/>
          <w:iCs/>
          <w:sz w:val="24"/>
          <w:szCs w:val="24"/>
          <w:lang w:val="ro-RO"/>
        </w:rPr>
        <w:t xml:space="preserve"> </w:t>
      </w:r>
      <w:r w:rsidRPr="00845629">
        <w:rPr>
          <w:sz w:val="24"/>
          <w:szCs w:val="24"/>
          <w:lang w:val="ro-RO"/>
        </w:rPr>
        <w:t xml:space="preserve"> in nume propriu, </w:t>
      </w:r>
      <w:r w:rsidRPr="00845629">
        <w:rPr>
          <w:bCs/>
          <w:sz w:val="24"/>
          <w:szCs w:val="24"/>
          <w:lang w:val="ro-RO"/>
        </w:rPr>
        <w:t>declar ca societatea se afla in procedura de recertificare pentru …………………………….  (anexam urmatoarele documente doveditoare ………………..)</w:t>
      </w:r>
      <w:r w:rsidRPr="00845629">
        <w:rPr>
          <w:b/>
          <w:bCs/>
          <w:sz w:val="24"/>
          <w:szCs w:val="24"/>
          <w:lang w:val="ro-RO"/>
        </w:rPr>
        <w:t xml:space="preserve">    si sunt de acord si ca mă angajez sa </w:t>
      </w:r>
      <w:r w:rsidRPr="00845629">
        <w:rPr>
          <w:sz w:val="24"/>
          <w:szCs w:val="24"/>
          <w:lang w:val="ro-RO"/>
        </w:rPr>
        <w:t>demararez si finalizez in timp util actiunile de recertificare/prelungire a valabilitatii, etc a tuturor documentelor solicitate prin documentatia procedurii a caror valabilitate expira in timpul derularii contractului.</w:t>
      </w:r>
    </w:p>
    <w:p w14:paraId="7AD16B7B" w14:textId="77777777" w:rsidR="005A2B56" w:rsidRPr="00845629" w:rsidRDefault="005A2B56" w:rsidP="005A2B56">
      <w:pPr>
        <w:ind w:firstLine="720"/>
        <w:jc w:val="both"/>
        <w:rPr>
          <w:sz w:val="24"/>
          <w:szCs w:val="24"/>
          <w:lang w:val="ro-RO"/>
        </w:rPr>
      </w:pPr>
      <w:r w:rsidRPr="00845629">
        <w:rPr>
          <w:sz w:val="24"/>
          <w:szCs w:val="24"/>
          <w:lang w:val="ro-RO"/>
        </w:rPr>
        <w:t>Dupa obtinerea recertificarilor/vizelor etc, aceste documente vor fi puse de indata la dispozitia Beneficiarului de contract.</w:t>
      </w:r>
    </w:p>
    <w:p w14:paraId="4F153D67" w14:textId="77777777" w:rsidR="005A2B56" w:rsidRPr="00845629" w:rsidRDefault="005A2B56" w:rsidP="005A2B56">
      <w:pPr>
        <w:ind w:firstLine="720"/>
        <w:jc w:val="both"/>
        <w:rPr>
          <w:b/>
          <w:bCs/>
          <w:sz w:val="24"/>
          <w:szCs w:val="24"/>
          <w:lang w:val="ro-RO"/>
        </w:rPr>
      </w:pPr>
    </w:p>
    <w:p w14:paraId="7CE16BA9" w14:textId="77777777" w:rsidR="005A2B56" w:rsidRPr="00845629" w:rsidRDefault="005A2B56" w:rsidP="005A2B56">
      <w:pPr>
        <w:jc w:val="both"/>
        <w:rPr>
          <w:sz w:val="24"/>
          <w:szCs w:val="24"/>
          <w:lang w:val="ro-RO"/>
        </w:rPr>
      </w:pPr>
      <w:r w:rsidRPr="00845629">
        <w:rPr>
          <w:sz w:val="24"/>
          <w:szCs w:val="24"/>
          <w:lang w:val="ro-RO"/>
        </w:rPr>
        <w:t>            Această declaraţie are caracter irevocabil, reprezentând angajament ferm al SC………………………………………..……. pentru participarea la procedură.</w:t>
      </w:r>
    </w:p>
    <w:p w14:paraId="6EEC2B07" w14:textId="77777777" w:rsidR="005A2B56" w:rsidRPr="00845629" w:rsidRDefault="005A2B56" w:rsidP="005A2B56">
      <w:pPr>
        <w:jc w:val="both"/>
        <w:rPr>
          <w:sz w:val="24"/>
          <w:szCs w:val="24"/>
          <w:lang w:val="ro-RO"/>
        </w:rPr>
      </w:pPr>
    </w:p>
    <w:p w14:paraId="753B9676" w14:textId="77777777" w:rsidR="005A2B56" w:rsidRPr="00845629" w:rsidRDefault="005A2B56" w:rsidP="005A2B56">
      <w:pPr>
        <w:jc w:val="both"/>
        <w:rPr>
          <w:sz w:val="24"/>
          <w:szCs w:val="24"/>
          <w:lang w:val="ro-RO"/>
        </w:rPr>
      </w:pPr>
    </w:p>
    <w:p w14:paraId="0A0834DE" w14:textId="77777777" w:rsidR="005A2B56" w:rsidRPr="00845629" w:rsidRDefault="005A2B56" w:rsidP="005A2B56">
      <w:pPr>
        <w:rPr>
          <w:sz w:val="24"/>
          <w:szCs w:val="24"/>
          <w:lang w:val="ro-RO"/>
        </w:rPr>
      </w:pPr>
    </w:p>
    <w:p w14:paraId="77E0CFD5" w14:textId="77777777" w:rsidR="005A2B56" w:rsidRPr="00845629" w:rsidRDefault="005A2B56" w:rsidP="005A2B56">
      <w:pPr>
        <w:rPr>
          <w:sz w:val="24"/>
          <w:szCs w:val="24"/>
          <w:lang w:val="ro-RO"/>
        </w:rPr>
      </w:pPr>
      <w:r w:rsidRPr="00845629">
        <w:rPr>
          <w:sz w:val="24"/>
          <w:szCs w:val="24"/>
          <w:lang w:val="ro-RO"/>
        </w:rPr>
        <w:t>Data :[…………………….]</w:t>
      </w:r>
    </w:p>
    <w:p w14:paraId="06921E83" w14:textId="77777777" w:rsidR="005A2B56" w:rsidRPr="00845629" w:rsidRDefault="005A2B56" w:rsidP="005A2B56">
      <w:pPr>
        <w:rPr>
          <w:sz w:val="24"/>
          <w:szCs w:val="24"/>
          <w:lang w:val="ro-RO"/>
        </w:rPr>
      </w:pPr>
    </w:p>
    <w:p w14:paraId="2EA92C15" w14:textId="77777777" w:rsidR="005A2B56" w:rsidRPr="00845629" w:rsidRDefault="005A2B56" w:rsidP="005A2B56">
      <w:pPr>
        <w:rPr>
          <w:sz w:val="24"/>
          <w:szCs w:val="24"/>
          <w:lang w:val="ro-RO"/>
        </w:rPr>
      </w:pPr>
    </w:p>
    <w:p w14:paraId="2B0CE6B7" w14:textId="77777777" w:rsidR="005A2B56" w:rsidRPr="00845629" w:rsidRDefault="005A2B56" w:rsidP="005A2B56">
      <w:pPr>
        <w:rPr>
          <w:sz w:val="24"/>
          <w:szCs w:val="24"/>
          <w:lang w:val="ro-RO"/>
        </w:rPr>
      </w:pPr>
    </w:p>
    <w:p w14:paraId="28FBC017" w14:textId="77777777" w:rsidR="005A2B56" w:rsidRPr="00845629" w:rsidRDefault="005A2B56" w:rsidP="005A2B56">
      <w:pPr>
        <w:rPr>
          <w:sz w:val="24"/>
          <w:szCs w:val="24"/>
          <w:lang w:val="ro-RO"/>
        </w:rPr>
      </w:pPr>
    </w:p>
    <w:p w14:paraId="5D050261" w14:textId="77777777" w:rsidR="005A2B56" w:rsidRPr="00845629" w:rsidRDefault="005A2B56" w:rsidP="005A2B56">
      <w:pPr>
        <w:rPr>
          <w:sz w:val="24"/>
          <w:szCs w:val="24"/>
          <w:lang w:val="ro-RO"/>
        </w:rPr>
      </w:pPr>
    </w:p>
    <w:p w14:paraId="24391CC8" w14:textId="77777777" w:rsidR="005A2B56" w:rsidRPr="00845629" w:rsidRDefault="005A2B56" w:rsidP="005A2B56">
      <w:pPr>
        <w:rPr>
          <w:sz w:val="24"/>
          <w:szCs w:val="24"/>
          <w:lang w:val="ro-RO"/>
        </w:rPr>
      </w:pPr>
    </w:p>
    <w:p w14:paraId="3E11DA75" w14:textId="77777777" w:rsidR="005A2B56" w:rsidRPr="00845629" w:rsidRDefault="005A2B56" w:rsidP="005A2B56">
      <w:pPr>
        <w:rPr>
          <w:sz w:val="24"/>
          <w:szCs w:val="24"/>
          <w:lang w:val="ro-RO"/>
        </w:rPr>
      </w:pPr>
      <w:r w:rsidRPr="00845629">
        <w:rPr>
          <w:sz w:val="24"/>
          <w:szCs w:val="24"/>
          <w:lang w:val="ro-RO"/>
        </w:rPr>
        <w:t>(Numele şi Prenume) ________________________</w:t>
      </w:r>
    </w:p>
    <w:p w14:paraId="4DF67E04" w14:textId="77777777" w:rsidR="005A2B56" w:rsidRPr="00845629" w:rsidRDefault="005A2B56" w:rsidP="005A2B56">
      <w:pPr>
        <w:rPr>
          <w:sz w:val="24"/>
          <w:szCs w:val="24"/>
          <w:lang w:val="ro-RO"/>
        </w:rPr>
      </w:pPr>
      <w:r w:rsidRPr="00845629">
        <w:rPr>
          <w:i/>
          <w:iCs/>
          <w:sz w:val="24"/>
          <w:szCs w:val="24"/>
          <w:lang w:val="ro-RO"/>
        </w:rPr>
        <w:t>(semnătura şi ştampilă)</w:t>
      </w:r>
      <w:r w:rsidRPr="00845629">
        <w:rPr>
          <w:sz w:val="24"/>
          <w:szCs w:val="24"/>
          <w:lang w:val="ro-RO"/>
        </w:rPr>
        <w:t>,</w:t>
      </w:r>
    </w:p>
    <w:p w14:paraId="044D2C2F" w14:textId="77777777" w:rsidR="005A2B56" w:rsidRPr="00845629" w:rsidRDefault="005A2B56" w:rsidP="005A2B56">
      <w:pPr>
        <w:rPr>
          <w:sz w:val="24"/>
          <w:szCs w:val="24"/>
          <w:lang w:val="ro-RO"/>
        </w:rPr>
      </w:pPr>
    </w:p>
    <w:p w14:paraId="1FA4BA8D" w14:textId="77777777" w:rsidR="005A2B56" w:rsidRPr="00845629" w:rsidRDefault="005A2B56" w:rsidP="005A2B56">
      <w:pPr>
        <w:rPr>
          <w:sz w:val="24"/>
          <w:szCs w:val="24"/>
          <w:lang w:val="ro-RO"/>
        </w:rPr>
      </w:pPr>
    </w:p>
    <w:p w14:paraId="0D9584E6" w14:textId="77777777" w:rsidR="005A2B56" w:rsidRPr="00845629" w:rsidRDefault="005A2B56" w:rsidP="005A2B56">
      <w:pPr>
        <w:rPr>
          <w:sz w:val="24"/>
          <w:szCs w:val="24"/>
          <w:lang w:val="ro-RO"/>
        </w:rPr>
      </w:pPr>
    </w:p>
    <w:p w14:paraId="3C181E95" w14:textId="77777777" w:rsidR="005A2B56" w:rsidRPr="00845629" w:rsidRDefault="005A2B56" w:rsidP="005A2B56">
      <w:pPr>
        <w:rPr>
          <w:sz w:val="24"/>
          <w:szCs w:val="24"/>
          <w:lang w:val="ro-RO"/>
        </w:rPr>
      </w:pPr>
    </w:p>
    <w:p w14:paraId="045A085C" w14:textId="77777777" w:rsidR="005A2B56" w:rsidRPr="00845629" w:rsidRDefault="005A2B56" w:rsidP="005A2B56">
      <w:pPr>
        <w:rPr>
          <w:sz w:val="24"/>
          <w:szCs w:val="24"/>
          <w:lang w:val="ro-RO"/>
        </w:rPr>
      </w:pPr>
      <w:r w:rsidRPr="00845629">
        <w:rPr>
          <w:sz w:val="24"/>
          <w:szCs w:val="24"/>
          <w:lang w:val="ro-RO"/>
        </w:rPr>
        <w:t>in calitate de __________________, reprezentant legal autorizat sa semnez oferta pentru si in numele ____________________________________.</w:t>
      </w:r>
    </w:p>
    <w:p w14:paraId="0CFF56D1" w14:textId="77777777" w:rsidR="005A2B56" w:rsidRPr="00845629" w:rsidRDefault="005A2B56" w:rsidP="005A2B56">
      <w:pPr>
        <w:pStyle w:val="TableText"/>
        <w:jc w:val="both"/>
        <w:rPr>
          <w:szCs w:val="24"/>
          <w:lang w:val="ro-RO"/>
        </w:rPr>
      </w:pPr>
      <w:r w:rsidRPr="00845629">
        <w:rPr>
          <w:szCs w:val="24"/>
          <w:lang w:val="ro-RO"/>
        </w:rPr>
        <w:t xml:space="preserve">          </w:t>
      </w:r>
    </w:p>
    <w:p w14:paraId="3AB2358A" w14:textId="77777777" w:rsidR="005A2B56" w:rsidRPr="00845629" w:rsidRDefault="005A2B56" w:rsidP="005A2B56">
      <w:pPr>
        <w:pStyle w:val="TableText"/>
        <w:jc w:val="both"/>
        <w:rPr>
          <w:szCs w:val="24"/>
          <w:lang w:val="ro-RO"/>
        </w:rPr>
      </w:pPr>
    </w:p>
    <w:p w14:paraId="61BCD003" w14:textId="77777777" w:rsidR="005A2B56" w:rsidRPr="00845629" w:rsidRDefault="005A2B56" w:rsidP="005A2B56">
      <w:pPr>
        <w:pStyle w:val="TableText"/>
        <w:jc w:val="both"/>
        <w:rPr>
          <w:i/>
          <w:iCs/>
          <w:szCs w:val="24"/>
          <w:lang w:val="ro-RO"/>
        </w:rPr>
      </w:pPr>
      <w:r w:rsidRPr="00845629">
        <w:rPr>
          <w:szCs w:val="24"/>
          <w:lang w:val="ro-RO"/>
        </w:rPr>
        <w:t xml:space="preserve">                                             </w:t>
      </w:r>
      <w:r w:rsidRPr="00845629">
        <w:rPr>
          <w:i/>
          <w:iCs/>
          <w:szCs w:val="24"/>
          <w:lang w:val="ro-RO"/>
        </w:rPr>
        <w:t>(denumire/nume operator economic).</w:t>
      </w:r>
    </w:p>
    <w:p w14:paraId="2384FDF9" w14:textId="77777777" w:rsidR="005A2B56" w:rsidRPr="00845629" w:rsidRDefault="005A2B56" w:rsidP="005A2B56">
      <w:pPr>
        <w:rPr>
          <w:color w:val="FF0000"/>
          <w:sz w:val="24"/>
          <w:szCs w:val="24"/>
          <w:lang w:val="ro-RO"/>
        </w:rPr>
      </w:pPr>
    </w:p>
    <w:p w14:paraId="40100F1A" w14:textId="77777777" w:rsidR="005A2B56" w:rsidRPr="00845629" w:rsidRDefault="005A2B56" w:rsidP="005A2B56">
      <w:pPr>
        <w:pStyle w:val="DefaultText"/>
        <w:jc w:val="right"/>
        <w:rPr>
          <w:b/>
          <w:bCs/>
          <w:i/>
          <w:iCs/>
          <w:szCs w:val="24"/>
          <w:lang w:val="ro-RO"/>
        </w:rPr>
      </w:pPr>
    </w:p>
    <w:p w14:paraId="5FDB4F59" w14:textId="77777777" w:rsidR="00DD4694" w:rsidRPr="00845629" w:rsidRDefault="00DD4694" w:rsidP="00DD4694">
      <w:pPr>
        <w:jc w:val="right"/>
        <w:rPr>
          <w:b/>
          <w:caps/>
          <w:sz w:val="24"/>
          <w:szCs w:val="24"/>
          <w:lang w:val="ro-RO"/>
        </w:rPr>
      </w:pPr>
      <w:r w:rsidRPr="00845629">
        <w:rPr>
          <w:b/>
          <w:caps/>
          <w:sz w:val="24"/>
          <w:szCs w:val="24"/>
          <w:lang w:val="ro-RO"/>
        </w:rPr>
        <w:t>Formular  5</w:t>
      </w:r>
    </w:p>
    <w:p w14:paraId="7B7FEABC" w14:textId="77777777" w:rsidR="00132F36" w:rsidRPr="00845629" w:rsidRDefault="00132F36" w:rsidP="00132F36">
      <w:pPr>
        <w:pStyle w:val="Textbody"/>
        <w:widowControl/>
        <w:suppressAutoHyphens w:val="0"/>
        <w:rPr>
          <w:b/>
          <w:bCs/>
          <w:noProof w:val="0"/>
          <w:color w:val="000000"/>
          <w:sz w:val="24"/>
          <w:szCs w:val="24"/>
          <w:lang w:val="ro-RO"/>
        </w:rPr>
      </w:pPr>
      <w:r w:rsidRPr="00845629">
        <w:rPr>
          <w:b/>
          <w:bCs/>
          <w:noProof w:val="0"/>
          <w:color w:val="000000"/>
          <w:sz w:val="24"/>
          <w:szCs w:val="24"/>
          <w:lang w:val="ro-RO"/>
        </w:rPr>
        <w:t>OFERTANT</w:t>
      </w:r>
    </w:p>
    <w:p w14:paraId="755D3397" w14:textId="77777777" w:rsidR="00132F36" w:rsidRPr="00845629" w:rsidRDefault="00132F36" w:rsidP="00132F36">
      <w:pPr>
        <w:rPr>
          <w:color w:val="000000"/>
          <w:sz w:val="24"/>
          <w:szCs w:val="24"/>
          <w:lang w:val="ro-RO"/>
        </w:rPr>
      </w:pPr>
      <w:r w:rsidRPr="00845629">
        <w:rPr>
          <w:color w:val="000000"/>
          <w:sz w:val="24"/>
          <w:szCs w:val="24"/>
          <w:lang w:val="ro-RO"/>
        </w:rPr>
        <w:t>……………………………</w:t>
      </w:r>
    </w:p>
    <w:p w14:paraId="13912D75" w14:textId="77777777" w:rsidR="00132F36" w:rsidRPr="00845629" w:rsidRDefault="00132F36" w:rsidP="00132F36">
      <w:pPr>
        <w:rPr>
          <w:i/>
          <w:color w:val="000000"/>
          <w:sz w:val="24"/>
          <w:szCs w:val="24"/>
          <w:lang w:val="ro-RO"/>
        </w:rPr>
      </w:pPr>
      <w:r w:rsidRPr="00845629">
        <w:rPr>
          <w:i/>
          <w:color w:val="000000"/>
          <w:sz w:val="24"/>
          <w:szCs w:val="24"/>
          <w:lang w:val="ro-RO"/>
        </w:rPr>
        <w:t>(denumire)</w:t>
      </w:r>
    </w:p>
    <w:p w14:paraId="43898FE2" w14:textId="77777777" w:rsidR="00132F36" w:rsidRPr="00845629" w:rsidRDefault="00132F36" w:rsidP="00132F36">
      <w:pPr>
        <w:rPr>
          <w:sz w:val="24"/>
          <w:szCs w:val="24"/>
          <w:lang w:val="ro-RO"/>
        </w:rPr>
      </w:pPr>
    </w:p>
    <w:p w14:paraId="0F61BBA7" w14:textId="5FAEE7A4" w:rsidR="00132F36" w:rsidRPr="00845629" w:rsidRDefault="00132F36" w:rsidP="00132F36">
      <w:pPr>
        <w:jc w:val="center"/>
        <w:rPr>
          <w:caps/>
          <w:sz w:val="24"/>
          <w:szCs w:val="24"/>
          <w:lang w:val="ro-RO"/>
        </w:rPr>
      </w:pPr>
      <w:r w:rsidRPr="00845629">
        <w:rPr>
          <w:b/>
          <w:bCs/>
          <w:caps/>
          <w:sz w:val="24"/>
          <w:szCs w:val="24"/>
          <w:lang w:val="ro-RO"/>
        </w:rPr>
        <w:t xml:space="preserve">Declaraţie referitoare la </w:t>
      </w:r>
      <w:r w:rsidR="00081133" w:rsidRPr="00845629">
        <w:rPr>
          <w:b/>
          <w:bCs/>
          <w:caps/>
          <w:sz w:val="24"/>
          <w:szCs w:val="24"/>
          <w:lang w:val="ro-RO"/>
        </w:rPr>
        <w:t>RESURSELE UMANE SOLICITATE</w:t>
      </w:r>
    </w:p>
    <w:p w14:paraId="00BEB787" w14:textId="77777777" w:rsidR="00132F36" w:rsidRPr="00845629" w:rsidRDefault="00132F36" w:rsidP="00132F36">
      <w:pPr>
        <w:autoSpaceDE w:val="0"/>
        <w:autoSpaceDN w:val="0"/>
        <w:adjustRightInd w:val="0"/>
        <w:spacing w:line="360" w:lineRule="auto"/>
        <w:jc w:val="both"/>
        <w:rPr>
          <w:iCs/>
          <w:sz w:val="16"/>
          <w:szCs w:val="16"/>
          <w:lang w:val="ro-RO"/>
        </w:rPr>
      </w:pPr>
    </w:p>
    <w:p w14:paraId="2F936FBD" w14:textId="6739BB3F" w:rsidR="00132F36" w:rsidRPr="00845629" w:rsidRDefault="00132F36" w:rsidP="002A03E4">
      <w:pPr>
        <w:autoSpaceDE w:val="0"/>
        <w:autoSpaceDN w:val="0"/>
        <w:adjustRightInd w:val="0"/>
        <w:spacing w:line="276" w:lineRule="auto"/>
        <w:ind w:firstLine="720"/>
        <w:jc w:val="both"/>
        <w:rPr>
          <w:iCs/>
          <w:sz w:val="24"/>
          <w:szCs w:val="24"/>
          <w:lang w:val="ro-RO"/>
        </w:rPr>
      </w:pPr>
      <w:r w:rsidRPr="00845629">
        <w:rPr>
          <w:iCs/>
          <w:sz w:val="24"/>
          <w:szCs w:val="24"/>
          <w:lang w:val="ro-RO"/>
        </w:rPr>
        <w:t xml:space="preserve">Subsemnatul_________________________, reprezentant legal al .............................................. (denumirea/numele si sediul/adresa operatorului economic) declar pe propria răspundere, sub sancţiunile aplicate faptei de fals in acte publice, ca </w:t>
      </w:r>
      <w:r w:rsidR="002A4A32" w:rsidRPr="00845629">
        <w:rPr>
          <w:iCs/>
          <w:sz w:val="24"/>
          <w:szCs w:val="24"/>
          <w:u w:val="single"/>
          <w:lang w:val="ro-RO"/>
        </w:rPr>
        <w:t xml:space="preserve">datele prezentate </w:t>
      </w:r>
      <w:r w:rsidRPr="00845629">
        <w:rPr>
          <w:b/>
          <w:iCs/>
          <w:sz w:val="24"/>
          <w:szCs w:val="24"/>
          <w:u w:val="single"/>
          <w:lang w:val="ro-RO"/>
        </w:rPr>
        <w:t>sunt reale</w:t>
      </w:r>
      <w:r w:rsidRPr="00845629">
        <w:rPr>
          <w:iCs/>
          <w:sz w:val="24"/>
          <w:szCs w:val="24"/>
          <w:lang w:val="ro-RO"/>
        </w:rPr>
        <w:t>.</w:t>
      </w:r>
    </w:p>
    <w:p w14:paraId="46327A41" w14:textId="77777777" w:rsidR="00132F36" w:rsidRPr="00845629" w:rsidRDefault="00132F36" w:rsidP="002A03E4">
      <w:pPr>
        <w:autoSpaceDE w:val="0"/>
        <w:autoSpaceDN w:val="0"/>
        <w:adjustRightInd w:val="0"/>
        <w:spacing w:line="276" w:lineRule="auto"/>
        <w:jc w:val="both"/>
        <w:rPr>
          <w:i/>
          <w:sz w:val="24"/>
          <w:szCs w:val="24"/>
          <w:lang w:val="ro-RO"/>
        </w:rPr>
      </w:pPr>
    </w:p>
    <w:p w14:paraId="1988F7BB" w14:textId="238EF769" w:rsidR="00132F36" w:rsidRPr="00845629" w:rsidRDefault="00132F36" w:rsidP="002A03E4">
      <w:pPr>
        <w:autoSpaceDE w:val="0"/>
        <w:autoSpaceDN w:val="0"/>
        <w:adjustRightInd w:val="0"/>
        <w:spacing w:line="276" w:lineRule="auto"/>
        <w:jc w:val="both"/>
        <w:rPr>
          <w:iCs/>
          <w:sz w:val="24"/>
          <w:szCs w:val="24"/>
          <w:lang w:val="ro-RO"/>
        </w:rPr>
      </w:pPr>
      <w:r w:rsidRPr="00845629">
        <w:rPr>
          <w:iCs/>
          <w:sz w:val="24"/>
          <w:szCs w:val="24"/>
          <w:lang w:val="ro-RO"/>
        </w:rPr>
        <w:t>Subsemnatul declar</w:t>
      </w:r>
      <w:r w:rsidR="002A4A32" w:rsidRPr="00845629">
        <w:rPr>
          <w:iCs/>
          <w:sz w:val="24"/>
          <w:szCs w:val="24"/>
          <w:lang w:val="ro-RO"/>
        </w:rPr>
        <w:t xml:space="preserve"> urmatoarele:</w:t>
      </w:r>
      <w:r w:rsidRPr="00845629">
        <w:rPr>
          <w:iCs/>
          <w:sz w:val="24"/>
          <w:szCs w:val="24"/>
          <w:lang w:val="ro-RO"/>
        </w:rPr>
        <w:t xml:space="preserve"> </w:t>
      </w:r>
      <w:r w:rsidR="002A4A32" w:rsidRPr="00845629">
        <w:rPr>
          <w:iCs/>
          <w:sz w:val="24"/>
          <w:szCs w:val="24"/>
          <w:lang w:val="ro-RO"/>
        </w:rPr>
        <w:t>detin personal</w:t>
      </w:r>
      <w:r w:rsidR="002A03E4" w:rsidRPr="00845629">
        <w:rPr>
          <w:iCs/>
          <w:sz w:val="24"/>
          <w:szCs w:val="24"/>
          <w:lang w:val="ro-RO"/>
        </w:rPr>
        <w:t>ul n</w:t>
      </w:r>
      <w:r w:rsidR="002A4A32" w:rsidRPr="00845629">
        <w:rPr>
          <w:iCs/>
          <w:sz w:val="24"/>
          <w:szCs w:val="24"/>
          <w:lang w:val="ro-RO"/>
        </w:rPr>
        <w:t xml:space="preserve">ecesar desfasurarii in bune conditii a contractului, precum si faptul ca </w:t>
      </w:r>
      <w:r w:rsidRPr="00845629">
        <w:rPr>
          <w:iCs/>
          <w:sz w:val="24"/>
          <w:szCs w:val="24"/>
          <w:lang w:val="ro-RO"/>
        </w:rPr>
        <w:t xml:space="preserve"> informaţiile furnizate sunt complete si corecte in fiecare detaliu si înţeleg ca Beneficiarul are dreptul de a solicita, in scopul verificării si confirmării declaraţiilor, situaţiilor si documentelor care însoţesc oferta, orice informaţii suplimentare in scopul verificării datelor din prezenta declaraţie.</w:t>
      </w:r>
    </w:p>
    <w:p w14:paraId="4929682C" w14:textId="77777777" w:rsidR="002A03E4" w:rsidRPr="00845629" w:rsidRDefault="002A03E4" w:rsidP="00132F36">
      <w:pPr>
        <w:autoSpaceDE w:val="0"/>
        <w:autoSpaceDN w:val="0"/>
        <w:adjustRightInd w:val="0"/>
        <w:spacing w:line="360" w:lineRule="auto"/>
        <w:jc w:val="both"/>
        <w:rPr>
          <w:iCs/>
          <w:sz w:val="24"/>
          <w:szCs w:val="24"/>
          <w:lang w:val="ro-RO"/>
        </w:rPr>
      </w:pPr>
    </w:p>
    <w:p w14:paraId="6F30669D" w14:textId="3060D00A" w:rsidR="002A03E4" w:rsidRPr="00845629" w:rsidRDefault="002A03E4" w:rsidP="00132F36">
      <w:pPr>
        <w:autoSpaceDE w:val="0"/>
        <w:autoSpaceDN w:val="0"/>
        <w:adjustRightInd w:val="0"/>
        <w:spacing w:line="360" w:lineRule="auto"/>
        <w:jc w:val="both"/>
        <w:rPr>
          <w:i/>
          <w:sz w:val="24"/>
          <w:szCs w:val="24"/>
          <w:lang w:val="ro-RO"/>
        </w:rPr>
      </w:pPr>
      <w:r w:rsidRPr="00845629">
        <w:rPr>
          <w:i/>
          <w:sz w:val="24"/>
          <w:szCs w:val="24"/>
          <w:lang w:val="ro-RO"/>
        </w:rPr>
        <w:t>* A se anexa documentele corespunzatoare solicitate in caietul de sarcini, respectiv si nu numai:</w:t>
      </w:r>
    </w:p>
    <w:p w14:paraId="5109662F" w14:textId="77777777" w:rsidR="002A03E4" w:rsidRPr="00845629" w:rsidRDefault="002A03E4" w:rsidP="002A03E4">
      <w:pPr>
        <w:pStyle w:val="ListParagraph"/>
        <w:numPr>
          <w:ilvl w:val="0"/>
          <w:numId w:val="6"/>
        </w:numPr>
        <w:jc w:val="both"/>
        <w:rPr>
          <w:rFonts w:ascii="Times New Roman" w:hAnsi="Times New Roman"/>
          <w:b/>
          <w:bCs/>
          <w:sz w:val="24"/>
          <w:szCs w:val="24"/>
          <w:lang w:val="ro-RO"/>
        </w:rPr>
      </w:pPr>
      <w:r w:rsidRPr="00845629">
        <w:rPr>
          <w:rFonts w:ascii="Times New Roman" w:hAnsi="Times New Roman"/>
          <w:b/>
          <w:bCs/>
          <w:sz w:val="24"/>
          <w:szCs w:val="24"/>
          <w:lang w:val="ro-RO"/>
        </w:rPr>
        <w:t>Documentele corespunzătoare, precum licențele și certificatele mecanicilor de locomotivă - automotor care vor conduce respectivele Vehicule;</w:t>
      </w:r>
    </w:p>
    <w:p w14:paraId="125AD0E1" w14:textId="77777777" w:rsidR="002A03E4" w:rsidRPr="00845629" w:rsidRDefault="002A03E4" w:rsidP="002A03E4">
      <w:pPr>
        <w:pStyle w:val="ListParagraph"/>
        <w:jc w:val="both"/>
        <w:rPr>
          <w:rFonts w:ascii="Times New Roman" w:hAnsi="Times New Roman"/>
          <w:b/>
          <w:bCs/>
          <w:sz w:val="24"/>
          <w:szCs w:val="24"/>
          <w:lang w:val="ro-RO"/>
        </w:rPr>
      </w:pPr>
    </w:p>
    <w:p w14:paraId="673E03B4" w14:textId="124736AE" w:rsidR="002A03E4" w:rsidRPr="00845629" w:rsidRDefault="002A03E4" w:rsidP="002A03E4">
      <w:pPr>
        <w:pStyle w:val="ListParagraph"/>
        <w:numPr>
          <w:ilvl w:val="0"/>
          <w:numId w:val="6"/>
        </w:numPr>
        <w:jc w:val="both"/>
        <w:rPr>
          <w:rFonts w:ascii="Times New Roman" w:hAnsi="Times New Roman"/>
          <w:b/>
          <w:bCs/>
          <w:sz w:val="24"/>
          <w:szCs w:val="24"/>
          <w:lang w:val="ro-RO"/>
        </w:rPr>
      </w:pPr>
      <w:r w:rsidRPr="00845629">
        <w:rPr>
          <w:rFonts w:ascii="Times New Roman" w:hAnsi="Times New Roman"/>
          <w:b/>
          <w:bCs/>
          <w:sz w:val="24"/>
          <w:szCs w:val="24"/>
          <w:lang w:val="ro-RO"/>
        </w:rPr>
        <w:t>Documentele corespunzătoare ale personalului implicat în activități legate de siguranță care se referă la Vehicule;</w:t>
      </w:r>
    </w:p>
    <w:p w14:paraId="099F1B1A" w14:textId="77777777" w:rsidR="002A03E4" w:rsidRPr="00845629" w:rsidRDefault="002A03E4" w:rsidP="002A03E4">
      <w:pPr>
        <w:pStyle w:val="ListParagraph"/>
        <w:rPr>
          <w:rFonts w:ascii="Times New Roman" w:hAnsi="Times New Roman"/>
          <w:b/>
          <w:bCs/>
          <w:sz w:val="24"/>
          <w:szCs w:val="24"/>
          <w:lang w:val="ro-RO"/>
        </w:rPr>
      </w:pPr>
    </w:p>
    <w:p w14:paraId="5120FFBC" w14:textId="58E96C44" w:rsidR="002A03E4" w:rsidRPr="00845629" w:rsidRDefault="002A03E4" w:rsidP="002A03E4">
      <w:pPr>
        <w:pStyle w:val="ListParagraph"/>
        <w:numPr>
          <w:ilvl w:val="0"/>
          <w:numId w:val="6"/>
        </w:numPr>
        <w:spacing w:after="0"/>
        <w:jc w:val="both"/>
        <w:rPr>
          <w:rFonts w:ascii="Times New Roman" w:hAnsi="Times New Roman"/>
          <w:b/>
          <w:bCs/>
          <w:sz w:val="24"/>
          <w:szCs w:val="24"/>
          <w:lang w:val="ro-RO"/>
        </w:rPr>
      </w:pPr>
      <w:r w:rsidRPr="00845629">
        <w:rPr>
          <w:rFonts w:ascii="Times New Roman" w:hAnsi="Times New Roman"/>
          <w:b/>
          <w:bCs/>
          <w:sz w:val="24"/>
          <w:szCs w:val="24"/>
          <w:lang w:val="ro-RO"/>
        </w:rPr>
        <w:t xml:space="preserve">Orice alte documente care sunt necesare pentru a demonstra că OTF și personalul său sunt </w:t>
      </w:r>
      <w:r w:rsidR="0065756A" w:rsidRPr="00845629">
        <w:rPr>
          <w:rFonts w:ascii="Times New Roman" w:hAnsi="Times New Roman"/>
          <w:b/>
          <w:bCs/>
          <w:sz w:val="24"/>
          <w:szCs w:val="24"/>
          <w:lang w:val="ro-RO"/>
        </w:rPr>
        <w:t>îndreptățiți</w:t>
      </w:r>
      <w:r w:rsidRPr="00845629">
        <w:rPr>
          <w:rFonts w:ascii="Times New Roman" w:hAnsi="Times New Roman"/>
          <w:b/>
          <w:bCs/>
          <w:sz w:val="24"/>
          <w:szCs w:val="24"/>
          <w:lang w:val="ro-RO"/>
        </w:rPr>
        <w:t xml:space="preserve"> să opereze pe secțiile de circulație care fac obiectul contractului anexat.</w:t>
      </w:r>
    </w:p>
    <w:p w14:paraId="36947024" w14:textId="18BB749D" w:rsidR="00132F36" w:rsidRPr="00845629" w:rsidRDefault="00132F36" w:rsidP="002A03E4">
      <w:pPr>
        <w:autoSpaceDE w:val="0"/>
        <w:autoSpaceDN w:val="0"/>
        <w:adjustRightInd w:val="0"/>
        <w:spacing w:line="276" w:lineRule="auto"/>
        <w:jc w:val="both"/>
        <w:rPr>
          <w:iCs/>
          <w:sz w:val="24"/>
          <w:szCs w:val="24"/>
          <w:lang w:val="ro-RO"/>
        </w:rPr>
      </w:pPr>
      <w:r w:rsidRPr="00845629">
        <w:rPr>
          <w:iCs/>
          <w:sz w:val="24"/>
          <w:szCs w:val="24"/>
          <w:lang w:val="ro-RO"/>
        </w:rPr>
        <w:t xml:space="preserve">Subsemnatul autorizez prin prezenta orice </w:t>
      </w:r>
      <w:r w:rsidR="0065756A" w:rsidRPr="00845629">
        <w:rPr>
          <w:iCs/>
          <w:sz w:val="24"/>
          <w:szCs w:val="24"/>
          <w:lang w:val="ro-RO"/>
        </w:rPr>
        <w:t>instituție</w:t>
      </w:r>
      <w:r w:rsidRPr="00845629">
        <w:rPr>
          <w:iCs/>
          <w:sz w:val="24"/>
          <w:szCs w:val="24"/>
          <w:lang w:val="ro-RO"/>
        </w:rPr>
        <w:t xml:space="preserve">, societate comerciala, banca, alte persoane juridice sa furnizeze informaţii reprezentanţilor autorizaţi ai </w:t>
      </w:r>
      <w:r w:rsidR="002A03E4" w:rsidRPr="00845629">
        <w:rPr>
          <w:iCs/>
          <w:sz w:val="24"/>
          <w:szCs w:val="24"/>
          <w:lang w:val="ro-RO"/>
        </w:rPr>
        <w:t xml:space="preserve">AUTORITATEA PENTRU REFORMĂ FEROVIARĂ </w:t>
      </w:r>
      <w:r w:rsidRPr="00845629">
        <w:rPr>
          <w:iCs/>
          <w:sz w:val="24"/>
          <w:szCs w:val="24"/>
          <w:lang w:val="ro-RO"/>
        </w:rPr>
        <w:t>cu privire la orice aspect tehnic si financiar in legătura cu activitatea noastră.</w:t>
      </w:r>
    </w:p>
    <w:p w14:paraId="779ED92F" w14:textId="77777777" w:rsidR="00132F36" w:rsidRPr="00845629" w:rsidRDefault="00132F36" w:rsidP="002A03E4">
      <w:pPr>
        <w:autoSpaceDE w:val="0"/>
        <w:autoSpaceDN w:val="0"/>
        <w:adjustRightInd w:val="0"/>
        <w:spacing w:line="276" w:lineRule="auto"/>
        <w:jc w:val="both"/>
        <w:rPr>
          <w:iCs/>
          <w:sz w:val="24"/>
          <w:szCs w:val="24"/>
          <w:lang w:val="ro-RO"/>
        </w:rPr>
      </w:pPr>
    </w:p>
    <w:p w14:paraId="23FEE48D" w14:textId="77777777" w:rsidR="00132F36" w:rsidRPr="00845629" w:rsidRDefault="00132F36" w:rsidP="002A03E4">
      <w:pPr>
        <w:autoSpaceDE w:val="0"/>
        <w:autoSpaceDN w:val="0"/>
        <w:adjustRightInd w:val="0"/>
        <w:spacing w:line="276" w:lineRule="auto"/>
        <w:jc w:val="both"/>
        <w:rPr>
          <w:iCs/>
          <w:sz w:val="24"/>
          <w:szCs w:val="24"/>
          <w:lang w:val="ro-RO"/>
        </w:rPr>
      </w:pPr>
      <w:r w:rsidRPr="00845629">
        <w:rPr>
          <w:iCs/>
          <w:sz w:val="24"/>
          <w:szCs w:val="24"/>
          <w:lang w:val="ro-RO"/>
        </w:rPr>
        <w:t>Prezenta declaraţie este valabila pana la data de …………………………………………(se precizează data expirării perioadei de valabilitate a ofertei)</w:t>
      </w:r>
    </w:p>
    <w:p w14:paraId="0492AE19" w14:textId="77777777" w:rsidR="00132F36" w:rsidRPr="00845629" w:rsidRDefault="00132F36" w:rsidP="00132F36">
      <w:pPr>
        <w:jc w:val="right"/>
        <w:rPr>
          <w:b/>
          <w:sz w:val="24"/>
          <w:szCs w:val="24"/>
          <w:lang w:val="ro-RO"/>
        </w:rPr>
      </w:pPr>
    </w:p>
    <w:p w14:paraId="0A2DA364" w14:textId="77777777" w:rsidR="00132F36" w:rsidRPr="00845629" w:rsidRDefault="00132F36" w:rsidP="00132F36">
      <w:pPr>
        <w:jc w:val="right"/>
        <w:rPr>
          <w:b/>
          <w:sz w:val="24"/>
          <w:szCs w:val="24"/>
          <w:lang w:val="ro-RO"/>
        </w:rPr>
      </w:pPr>
    </w:p>
    <w:p w14:paraId="13E1F08C" w14:textId="77777777" w:rsidR="00132F36" w:rsidRPr="00845629" w:rsidRDefault="00132F36" w:rsidP="00132F36">
      <w:pPr>
        <w:jc w:val="right"/>
        <w:rPr>
          <w:sz w:val="24"/>
          <w:szCs w:val="24"/>
          <w:lang w:val="ro-RO"/>
        </w:rPr>
      </w:pPr>
      <w:r w:rsidRPr="00845629">
        <w:rPr>
          <w:b/>
          <w:sz w:val="24"/>
          <w:szCs w:val="24"/>
          <w:lang w:val="ro-RO"/>
        </w:rPr>
        <w:t> </w:t>
      </w:r>
      <w:r w:rsidRPr="00845629">
        <w:rPr>
          <w:sz w:val="24"/>
          <w:szCs w:val="24"/>
          <w:lang w:val="ro-RO"/>
        </w:rPr>
        <w:t>…………………………..</w:t>
      </w:r>
    </w:p>
    <w:p w14:paraId="5DD5EDB2" w14:textId="77777777" w:rsidR="00132F36" w:rsidRPr="00845629" w:rsidRDefault="00132F36" w:rsidP="00132F36">
      <w:pPr>
        <w:jc w:val="right"/>
        <w:rPr>
          <w:sz w:val="24"/>
          <w:szCs w:val="24"/>
          <w:lang w:val="ro-RO"/>
        </w:rPr>
      </w:pPr>
      <w:r w:rsidRPr="00845629">
        <w:rPr>
          <w:sz w:val="24"/>
          <w:szCs w:val="24"/>
          <w:lang w:val="ro-RO"/>
        </w:rPr>
        <w:t>(denumire societate)</w:t>
      </w:r>
    </w:p>
    <w:p w14:paraId="730CA066" w14:textId="77777777" w:rsidR="00132F36" w:rsidRPr="00845629" w:rsidRDefault="00132F36" w:rsidP="00132F36">
      <w:pPr>
        <w:jc w:val="both"/>
        <w:rPr>
          <w:sz w:val="24"/>
          <w:szCs w:val="24"/>
          <w:lang w:val="ro-RO"/>
        </w:rPr>
      </w:pPr>
      <w:r w:rsidRPr="00845629">
        <w:rPr>
          <w:color w:val="000000"/>
          <w:sz w:val="24"/>
          <w:szCs w:val="24"/>
          <w:lang w:val="ro-RO"/>
        </w:rPr>
        <w:t> </w:t>
      </w:r>
    </w:p>
    <w:p w14:paraId="467267FC" w14:textId="77777777" w:rsidR="00132F36" w:rsidRPr="00845629" w:rsidRDefault="00132F36" w:rsidP="00132F36">
      <w:pPr>
        <w:jc w:val="both"/>
        <w:rPr>
          <w:sz w:val="24"/>
          <w:szCs w:val="24"/>
          <w:lang w:val="ro-RO"/>
        </w:rPr>
      </w:pPr>
      <w:r w:rsidRPr="00845629">
        <w:rPr>
          <w:color w:val="000000"/>
          <w:sz w:val="24"/>
          <w:szCs w:val="24"/>
          <w:lang w:val="ro-RO"/>
        </w:rPr>
        <w:t>Data……………………….</w:t>
      </w:r>
    </w:p>
    <w:p w14:paraId="2E0BFD00" w14:textId="77777777" w:rsidR="00132F36" w:rsidRPr="00845629" w:rsidRDefault="00132F36" w:rsidP="00132F36">
      <w:pPr>
        <w:jc w:val="both"/>
        <w:rPr>
          <w:sz w:val="24"/>
          <w:szCs w:val="24"/>
          <w:lang w:val="ro-RO"/>
        </w:rPr>
      </w:pPr>
      <w:r w:rsidRPr="00845629">
        <w:rPr>
          <w:sz w:val="24"/>
          <w:szCs w:val="24"/>
          <w:lang w:val="ro-RO"/>
        </w:rPr>
        <w:t>                                                                                                          ___________________</w:t>
      </w:r>
    </w:p>
    <w:p w14:paraId="1CF5A34C" w14:textId="77777777" w:rsidR="00132F36" w:rsidRPr="00845629" w:rsidRDefault="00132F36" w:rsidP="00132F36">
      <w:pPr>
        <w:spacing w:line="240" w:lineRule="atLeast"/>
        <w:jc w:val="right"/>
        <w:rPr>
          <w:i/>
          <w:iCs/>
          <w:sz w:val="24"/>
          <w:szCs w:val="24"/>
          <w:lang w:val="ro-RO"/>
        </w:rPr>
      </w:pPr>
      <w:r w:rsidRPr="00845629">
        <w:rPr>
          <w:i/>
          <w:iCs/>
          <w:sz w:val="24"/>
          <w:szCs w:val="24"/>
          <w:lang w:val="ro-RO"/>
        </w:rPr>
        <w:t xml:space="preserve"> (Nume, prenume reprezentant legal)</w:t>
      </w:r>
    </w:p>
    <w:p w14:paraId="16865A3A" w14:textId="77777777" w:rsidR="00132F36" w:rsidRPr="00845629" w:rsidRDefault="00132F36" w:rsidP="00132F36">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p>
    <w:p w14:paraId="13398D3E" w14:textId="39B2587A" w:rsidR="002A03E4" w:rsidRPr="00845629" w:rsidRDefault="00132F36" w:rsidP="002A03E4">
      <w:pPr>
        <w:spacing w:line="240" w:lineRule="atLeast"/>
        <w:jc w:val="right"/>
        <w:rPr>
          <w:sz w:val="24"/>
          <w:szCs w:val="24"/>
          <w:lang w:val="ro-RO"/>
        </w:rPr>
      </w:pPr>
      <w:r w:rsidRPr="00845629">
        <w:rPr>
          <w:sz w:val="24"/>
          <w:szCs w:val="24"/>
          <w:lang w:val="ro-RO"/>
        </w:rPr>
        <w:t>___________________________</w:t>
      </w:r>
    </w:p>
    <w:p w14:paraId="1427F5CB" w14:textId="77777777" w:rsidR="005A2B56" w:rsidRPr="00845629" w:rsidRDefault="005A2B56" w:rsidP="00DD4694">
      <w:pPr>
        <w:jc w:val="right"/>
        <w:rPr>
          <w:b/>
          <w:caps/>
          <w:sz w:val="24"/>
          <w:szCs w:val="24"/>
          <w:lang w:val="ro-RO"/>
        </w:rPr>
      </w:pPr>
    </w:p>
    <w:p w14:paraId="018DFA5F" w14:textId="77777777" w:rsidR="005A2B56" w:rsidRPr="00845629" w:rsidRDefault="005A2B56" w:rsidP="00DD4694">
      <w:pPr>
        <w:jc w:val="right"/>
        <w:rPr>
          <w:b/>
          <w:caps/>
          <w:sz w:val="24"/>
          <w:szCs w:val="24"/>
          <w:lang w:val="ro-RO"/>
        </w:rPr>
      </w:pPr>
    </w:p>
    <w:p w14:paraId="577B61CA" w14:textId="5C0D33ED" w:rsidR="00DD4694" w:rsidRPr="00845629" w:rsidRDefault="00DD4694" w:rsidP="00DD4694">
      <w:pPr>
        <w:jc w:val="right"/>
        <w:rPr>
          <w:b/>
          <w:caps/>
          <w:sz w:val="24"/>
          <w:szCs w:val="24"/>
          <w:lang w:val="ro-RO"/>
        </w:rPr>
      </w:pPr>
      <w:r w:rsidRPr="00845629">
        <w:rPr>
          <w:b/>
          <w:caps/>
          <w:sz w:val="24"/>
          <w:szCs w:val="24"/>
          <w:lang w:val="ro-RO"/>
        </w:rPr>
        <w:t>Formular  6</w:t>
      </w:r>
    </w:p>
    <w:p w14:paraId="3363704E" w14:textId="77777777" w:rsidR="00DD4694" w:rsidRPr="00845629" w:rsidRDefault="00DD4694" w:rsidP="00DD4694">
      <w:pPr>
        <w:pStyle w:val="Textbody"/>
        <w:widowControl/>
        <w:suppressAutoHyphens w:val="0"/>
        <w:rPr>
          <w:b/>
          <w:bCs/>
          <w:noProof w:val="0"/>
          <w:sz w:val="24"/>
          <w:szCs w:val="24"/>
          <w:lang w:val="ro-RO"/>
        </w:rPr>
      </w:pPr>
      <w:r w:rsidRPr="00845629">
        <w:rPr>
          <w:b/>
          <w:bCs/>
          <w:noProof w:val="0"/>
          <w:sz w:val="24"/>
          <w:szCs w:val="24"/>
          <w:lang w:val="ro-RO"/>
        </w:rPr>
        <w:t>OFERTANT</w:t>
      </w:r>
    </w:p>
    <w:p w14:paraId="08D825B9" w14:textId="77777777" w:rsidR="00DD4694" w:rsidRPr="00845629" w:rsidRDefault="00DD4694" w:rsidP="00DD4694">
      <w:pPr>
        <w:rPr>
          <w:sz w:val="24"/>
          <w:szCs w:val="24"/>
          <w:lang w:val="ro-RO"/>
        </w:rPr>
      </w:pPr>
      <w:r w:rsidRPr="00845629">
        <w:rPr>
          <w:sz w:val="24"/>
          <w:szCs w:val="24"/>
          <w:lang w:val="ro-RO"/>
        </w:rPr>
        <w:t>……………………………</w:t>
      </w:r>
    </w:p>
    <w:p w14:paraId="672BE553" w14:textId="77777777" w:rsidR="00DD4694" w:rsidRPr="00845629" w:rsidRDefault="00DD4694" w:rsidP="00DD4694">
      <w:pPr>
        <w:rPr>
          <w:i/>
          <w:sz w:val="24"/>
          <w:szCs w:val="24"/>
          <w:lang w:val="ro-RO"/>
        </w:rPr>
      </w:pPr>
      <w:r w:rsidRPr="00845629">
        <w:rPr>
          <w:i/>
          <w:sz w:val="24"/>
          <w:szCs w:val="24"/>
          <w:lang w:val="ro-RO"/>
        </w:rPr>
        <w:t>(denumire)</w:t>
      </w:r>
    </w:p>
    <w:p w14:paraId="1A09870F" w14:textId="77777777" w:rsidR="00DD4694" w:rsidRPr="00845629" w:rsidRDefault="00DD4694" w:rsidP="00DD4694">
      <w:pPr>
        <w:pStyle w:val="DefaultText"/>
        <w:jc w:val="both"/>
        <w:rPr>
          <w:bCs/>
          <w:iCs/>
          <w:szCs w:val="24"/>
          <w:lang w:val="ro-RO"/>
        </w:rPr>
      </w:pPr>
    </w:p>
    <w:p w14:paraId="7A8EFF1F" w14:textId="77777777" w:rsidR="00DD4694" w:rsidRPr="00845629" w:rsidRDefault="00DD4694" w:rsidP="00DD4694">
      <w:pPr>
        <w:pStyle w:val="DefaultText"/>
        <w:jc w:val="both"/>
        <w:rPr>
          <w:bCs/>
          <w:iCs/>
          <w:szCs w:val="24"/>
          <w:lang w:val="ro-RO"/>
        </w:rPr>
      </w:pPr>
    </w:p>
    <w:p w14:paraId="5ADE3CB3" w14:textId="77777777" w:rsidR="00DD4694" w:rsidRPr="00845629" w:rsidRDefault="00DD4694" w:rsidP="00DD4694">
      <w:pPr>
        <w:autoSpaceDE w:val="0"/>
        <w:autoSpaceDN w:val="0"/>
        <w:adjustRightInd w:val="0"/>
        <w:jc w:val="both"/>
        <w:rPr>
          <w:i/>
          <w:iCs/>
          <w:sz w:val="24"/>
          <w:szCs w:val="24"/>
          <w:lang w:val="ro-RO"/>
        </w:rPr>
      </w:pPr>
    </w:p>
    <w:p w14:paraId="1ACB835C" w14:textId="77777777" w:rsidR="00DD4694" w:rsidRPr="00845629" w:rsidRDefault="00DD4694" w:rsidP="00DD4694">
      <w:pPr>
        <w:autoSpaceDE w:val="0"/>
        <w:autoSpaceDN w:val="0"/>
        <w:adjustRightInd w:val="0"/>
        <w:jc w:val="center"/>
        <w:rPr>
          <w:b/>
          <w:bCs/>
          <w:i/>
          <w:caps/>
          <w:sz w:val="24"/>
          <w:szCs w:val="24"/>
          <w:lang w:val="ro-RO"/>
        </w:rPr>
      </w:pPr>
      <w:r w:rsidRPr="00845629">
        <w:rPr>
          <w:b/>
          <w:bCs/>
          <w:i/>
          <w:sz w:val="24"/>
          <w:szCs w:val="24"/>
          <w:lang w:val="ro-RO"/>
        </w:rPr>
        <w:t xml:space="preserve">DECLARATIE PRIVIND </w:t>
      </w:r>
      <w:r w:rsidRPr="00845629">
        <w:rPr>
          <w:b/>
          <w:bCs/>
          <w:i/>
          <w:caps/>
          <w:sz w:val="24"/>
          <w:szCs w:val="24"/>
          <w:lang w:val="ro-RO"/>
        </w:rPr>
        <w:t>respectarea obligaţiilor referitoare</w:t>
      </w:r>
    </w:p>
    <w:p w14:paraId="0C7B1C38" w14:textId="77777777" w:rsidR="00DD4694" w:rsidRPr="00845629" w:rsidRDefault="00DD4694" w:rsidP="00DD4694">
      <w:pPr>
        <w:autoSpaceDE w:val="0"/>
        <w:autoSpaceDN w:val="0"/>
        <w:adjustRightInd w:val="0"/>
        <w:jc w:val="center"/>
        <w:rPr>
          <w:b/>
          <w:bCs/>
          <w:i/>
          <w:sz w:val="24"/>
          <w:szCs w:val="24"/>
          <w:lang w:val="ro-RO"/>
        </w:rPr>
      </w:pPr>
      <w:r w:rsidRPr="00845629">
        <w:rPr>
          <w:b/>
          <w:bCs/>
          <w:i/>
          <w:caps/>
          <w:sz w:val="24"/>
          <w:szCs w:val="24"/>
          <w:lang w:val="ro-RO"/>
        </w:rPr>
        <w:t xml:space="preserve"> la condiţiile de muncă şi protecţie a muncii</w:t>
      </w:r>
    </w:p>
    <w:p w14:paraId="69F641DE" w14:textId="77777777" w:rsidR="00DD4694" w:rsidRPr="00845629" w:rsidRDefault="00DD4694" w:rsidP="00DD4694">
      <w:pPr>
        <w:autoSpaceDE w:val="0"/>
        <w:autoSpaceDN w:val="0"/>
        <w:adjustRightInd w:val="0"/>
        <w:spacing w:line="360" w:lineRule="auto"/>
        <w:jc w:val="center"/>
        <w:rPr>
          <w:b/>
          <w:bCs/>
          <w:i/>
          <w:sz w:val="24"/>
          <w:szCs w:val="24"/>
          <w:lang w:val="ro-RO"/>
        </w:rPr>
      </w:pPr>
    </w:p>
    <w:p w14:paraId="2749E453" w14:textId="77777777" w:rsidR="00DD4694" w:rsidRPr="00845629" w:rsidRDefault="00DD4694" w:rsidP="00DD4694">
      <w:pPr>
        <w:autoSpaceDE w:val="0"/>
        <w:autoSpaceDN w:val="0"/>
        <w:adjustRightInd w:val="0"/>
        <w:spacing w:line="360" w:lineRule="auto"/>
        <w:jc w:val="center"/>
        <w:rPr>
          <w:b/>
          <w:bCs/>
          <w:i/>
          <w:sz w:val="24"/>
          <w:szCs w:val="24"/>
          <w:lang w:val="ro-RO"/>
        </w:rPr>
      </w:pPr>
    </w:p>
    <w:p w14:paraId="58C91599" w14:textId="77777777" w:rsidR="00DD4694" w:rsidRPr="00845629" w:rsidRDefault="00DD4694" w:rsidP="00DD4694">
      <w:pPr>
        <w:autoSpaceDE w:val="0"/>
        <w:autoSpaceDN w:val="0"/>
        <w:adjustRightInd w:val="0"/>
        <w:jc w:val="both"/>
        <w:rPr>
          <w:b/>
          <w:i/>
          <w:sz w:val="24"/>
          <w:szCs w:val="24"/>
          <w:lang w:val="ro-RO"/>
        </w:rPr>
      </w:pPr>
      <w:r w:rsidRPr="00845629">
        <w:rPr>
          <w:i/>
          <w:sz w:val="24"/>
          <w:szCs w:val="24"/>
          <w:lang w:val="ro-RO"/>
        </w:rPr>
        <w:t>Subsemnatul ………………………… (</w:t>
      </w:r>
      <w:r w:rsidRPr="00845629">
        <w:rPr>
          <w:i/>
          <w:iCs/>
          <w:sz w:val="24"/>
          <w:szCs w:val="24"/>
          <w:lang w:val="ro-RO"/>
        </w:rPr>
        <w:t>nume/prenume</w:t>
      </w:r>
      <w:r w:rsidRPr="00845629">
        <w:rPr>
          <w:i/>
          <w:sz w:val="24"/>
          <w:szCs w:val="24"/>
          <w:lang w:val="ro-RO"/>
        </w:rPr>
        <w:t>), reprezentant legal al ...................................................</w:t>
      </w:r>
      <w:r w:rsidR="0026728A" w:rsidRPr="00845629">
        <w:rPr>
          <w:i/>
          <w:sz w:val="24"/>
          <w:szCs w:val="24"/>
          <w:lang w:val="ro-RO"/>
        </w:rPr>
        <w:t xml:space="preserve"> </w:t>
      </w:r>
      <w:r w:rsidRPr="00845629">
        <w:rPr>
          <w:i/>
          <w:sz w:val="24"/>
          <w:szCs w:val="24"/>
          <w:lang w:val="ro-RO"/>
        </w:rPr>
        <w:t>.</w:t>
      </w:r>
      <w:r w:rsidRPr="00845629">
        <w:rPr>
          <w:i/>
          <w:iCs/>
          <w:sz w:val="24"/>
          <w:szCs w:val="24"/>
          <w:lang w:val="ro-RO"/>
        </w:rPr>
        <w:t>(denumirea/numele si sediul/adresa</w:t>
      </w:r>
      <w:r w:rsidRPr="00845629">
        <w:rPr>
          <w:b/>
          <w:bCs/>
          <w:i/>
          <w:sz w:val="24"/>
          <w:szCs w:val="24"/>
          <w:lang w:val="ro-RO"/>
        </w:rPr>
        <w:t xml:space="preserve"> </w:t>
      </w:r>
      <w:r w:rsidRPr="00845629">
        <w:rPr>
          <w:i/>
          <w:iCs/>
          <w:sz w:val="24"/>
          <w:szCs w:val="24"/>
          <w:lang w:val="ro-RO"/>
        </w:rPr>
        <w:t xml:space="preserve">operatorului economic), in calitate de ofertant la procedura </w:t>
      </w:r>
      <w:r w:rsidR="00132F36" w:rsidRPr="00845629">
        <w:rPr>
          <w:i/>
          <w:iCs/>
          <w:sz w:val="24"/>
          <w:szCs w:val="24"/>
          <w:lang w:val="ro-RO"/>
        </w:rPr>
        <w:t xml:space="preserve">organizata </w:t>
      </w:r>
      <w:r w:rsidRPr="00845629">
        <w:rPr>
          <w:i/>
          <w:iCs/>
          <w:sz w:val="24"/>
          <w:szCs w:val="24"/>
          <w:lang w:val="ro-RO"/>
        </w:rPr>
        <w:t xml:space="preserve">pentru atribuirea contractului de achiziţie…………………………………………………………………………..  </w:t>
      </w:r>
      <w:r w:rsidRPr="00845629">
        <w:rPr>
          <w:i/>
          <w:sz w:val="24"/>
          <w:szCs w:val="24"/>
          <w:lang w:val="ro-RO"/>
        </w:rPr>
        <w:t>declar pe propria răspundere, sub sancţiunile aplicate faptei de fals in acte</w:t>
      </w:r>
      <w:r w:rsidRPr="00845629">
        <w:rPr>
          <w:b/>
          <w:bCs/>
          <w:i/>
          <w:sz w:val="24"/>
          <w:szCs w:val="24"/>
          <w:lang w:val="ro-RO"/>
        </w:rPr>
        <w:t xml:space="preserve"> </w:t>
      </w:r>
      <w:r w:rsidRPr="00845629">
        <w:rPr>
          <w:i/>
          <w:sz w:val="24"/>
          <w:szCs w:val="24"/>
          <w:lang w:val="ro-RO"/>
        </w:rPr>
        <w:t xml:space="preserve">publice, </w:t>
      </w:r>
      <w:r w:rsidRPr="00845629">
        <w:rPr>
          <w:b/>
          <w:i/>
          <w:sz w:val="24"/>
          <w:szCs w:val="24"/>
          <w:lang w:val="ro-RO"/>
        </w:rPr>
        <w:t xml:space="preserve">că mă angajez ca pe parcursul îndeplinirii contractului, să prestez toate serviciile care fac obiectul procedurii de achiziţie, în conformitate cu regulile obligatorii referitoare la condiţiile de muncă şi de protecţie a muncii, aflate în vigoare.  </w:t>
      </w:r>
    </w:p>
    <w:p w14:paraId="354E796E" w14:textId="77777777" w:rsidR="00DD4694" w:rsidRPr="00845629" w:rsidRDefault="00DD4694" w:rsidP="00DD4694">
      <w:pPr>
        <w:autoSpaceDE w:val="0"/>
        <w:autoSpaceDN w:val="0"/>
        <w:adjustRightInd w:val="0"/>
        <w:jc w:val="both"/>
        <w:rPr>
          <w:i/>
          <w:sz w:val="24"/>
          <w:szCs w:val="24"/>
          <w:lang w:val="ro-RO"/>
        </w:rPr>
      </w:pPr>
    </w:p>
    <w:p w14:paraId="1E954B8D" w14:textId="77777777" w:rsidR="00DD4694" w:rsidRPr="00845629" w:rsidRDefault="00DD4694" w:rsidP="00DD4694">
      <w:pPr>
        <w:autoSpaceDE w:val="0"/>
        <w:autoSpaceDN w:val="0"/>
        <w:adjustRightInd w:val="0"/>
        <w:jc w:val="both"/>
        <w:rPr>
          <w:i/>
          <w:sz w:val="24"/>
          <w:szCs w:val="24"/>
          <w:lang w:val="ro-RO"/>
        </w:rPr>
      </w:pPr>
      <w:r w:rsidRPr="00845629">
        <w:rPr>
          <w:i/>
          <w:sz w:val="24"/>
          <w:szCs w:val="24"/>
          <w:lang w:val="ro-RO"/>
        </w:rPr>
        <w:tab/>
        <w:t>Declar pe propria răspundere că la elaborarea ofertei am ţinut cont de obligaţiile referitoare condiţiile de muncă şi de protecţie a muncii şi am inclus costurile aferente în oferta prezentată.</w:t>
      </w:r>
    </w:p>
    <w:p w14:paraId="60802AD9" w14:textId="77777777" w:rsidR="00DD4694" w:rsidRPr="00845629" w:rsidRDefault="00DD4694" w:rsidP="00DD4694">
      <w:pPr>
        <w:autoSpaceDE w:val="0"/>
        <w:autoSpaceDN w:val="0"/>
        <w:adjustRightInd w:val="0"/>
        <w:jc w:val="both"/>
        <w:rPr>
          <w:i/>
          <w:sz w:val="24"/>
          <w:szCs w:val="24"/>
          <w:lang w:val="ro-RO"/>
        </w:rPr>
      </w:pPr>
    </w:p>
    <w:p w14:paraId="2FF8C3BD" w14:textId="2A90A613" w:rsidR="00DD4694" w:rsidRPr="00845629" w:rsidRDefault="00DD4694" w:rsidP="00DD4694">
      <w:pPr>
        <w:autoSpaceDE w:val="0"/>
        <w:autoSpaceDN w:val="0"/>
        <w:adjustRightInd w:val="0"/>
        <w:jc w:val="both"/>
        <w:rPr>
          <w:b/>
          <w:bCs/>
          <w:i/>
          <w:sz w:val="24"/>
          <w:szCs w:val="24"/>
          <w:lang w:val="ro-RO"/>
        </w:rPr>
      </w:pPr>
      <w:r w:rsidRPr="00845629">
        <w:rPr>
          <w:i/>
          <w:sz w:val="24"/>
          <w:szCs w:val="24"/>
          <w:lang w:val="ro-RO"/>
        </w:rPr>
        <w:t>Totodată, declar ca informaţiile furnizate sunt complete si corecte in fiecare detaliu si</w:t>
      </w:r>
      <w:r w:rsidRPr="00845629">
        <w:rPr>
          <w:b/>
          <w:bCs/>
          <w:i/>
          <w:sz w:val="24"/>
          <w:szCs w:val="24"/>
          <w:lang w:val="ro-RO"/>
        </w:rPr>
        <w:t xml:space="preserve"> </w:t>
      </w:r>
      <w:r w:rsidR="00E641AE" w:rsidRPr="00845629">
        <w:rPr>
          <w:i/>
          <w:sz w:val="24"/>
          <w:szCs w:val="24"/>
          <w:lang w:val="ro-RO"/>
        </w:rPr>
        <w:t>înțeleg</w:t>
      </w:r>
      <w:r w:rsidRPr="00845629">
        <w:rPr>
          <w:i/>
          <w:sz w:val="24"/>
          <w:szCs w:val="24"/>
          <w:lang w:val="ro-RO"/>
        </w:rPr>
        <w:t xml:space="preserve"> ca </w:t>
      </w:r>
      <w:r w:rsidR="00E641AE" w:rsidRPr="00845629">
        <w:rPr>
          <w:i/>
          <w:sz w:val="24"/>
          <w:szCs w:val="24"/>
          <w:lang w:val="ro-RO"/>
        </w:rPr>
        <w:t>AUTORITATEA PENTRU REFORMĂ FEROVIARĂ</w:t>
      </w:r>
      <w:r w:rsidR="00402D05" w:rsidRPr="00845629">
        <w:rPr>
          <w:i/>
          <w:sz w:val="24"/>
          <w:szCs w:val="24"/>
          <w:lang w:val="ro-RO"/>
        </w:rPr>
        <w:t xml:space="preserve"> </w:t>
      </w:r>
      <w:r w:rsidRPr="00845629">
        <w:rPr>
          <w:i/>
          <w:sz w:val="24"/>
          <w:szCs w:val="24"/>
          <w:lang w:val="ro-RO"/>
        </w:rPr>
        <w:t>are dreptul de a solicita, in scopul verificării si confirmării</w:t>
      </w:r>
      <w:r w:rsidRPr="00845629">
        <w:rPr>
          <w:b/>
          <w:bCs/>
          <w:i/>
          <w:sz w:val="24"/>
          <w:szCs w:val="24"/>
          <w:lang w:val="ro-RO"/>
        </w:rPr>
        <w:t xml:space="preserve"> </w:t>
      </w:r>
      <w:r w:rsidRPr="00845629">
        <w:rPr>
          <w:i/>
          <w:sz w:val="24"/>
          <w:szCs w:val="24"/>
          <w:lang w:val="ro-RO"/>
        </w:rPr>
        <w:t>declaraţiilor, situaţiilor si documentelor care însoţesc oferta, orice informaţii suplimentare.</w:t>
      </w:r>
    </w:p>
    <w:p w14:paraId="7579FBA1" w14:textId="77777777" w:rsidR="00DD4694" w:rsidRPr="00845629" w:rsidRDefault="00DD4694" w:rsidP="00DD4694">
      <w:pPr>
        <w:autoSpaceDE w:val="0"/>
        <w:autoSpaceDN w:val="0"/>
        <w:adjustRightInd w:val="0"/>
        <w:jc w:val="both"/>
        <w:rPr>
          <w:i/>
          <w:sz w:val="24"/>
          <w:szCs w:val="24"/>
          <w:lang w:val="ro-RO"/>
        </w:rPr>
      </w:pPr>
    </w:p>
    <w:p w14:paraId="63B744C0" w14:textId="77777777" w:rsidR="00DD4694" w:rsidRPr="00845629" w:rsidRDefault="00DD4694" w:rsidP="00DD4694">
      <w:pPr>
        <w:jc w:val="center"/>
        <w:rPr>
          <w:b/>
          <w:caps/>
          <w:sz w:val="24"/>
          <w:szCs w:val="24"/>
          <w:lang w:val="ro-RO"/>
        </w:rPr>
      </w:pPr>
    </w:p>
    <w:p w14:paraId="08D55DEF" w14:textId="77777777" w:rsidR="00DD4694" w:rsidRPr="00845629" w:rsidRDefault="00DD4694" w:rsidP="00DD4694">
      <w:pPr>
        <w:jc w:val="center"/>
        <w:rPr>
          <w:b/>
          <w:caps/>
          <w:sz w:val="24"/>
          <w:szCs w:val="24"/>
          <w:lang w:val="ro-RO"/>
        </w:rPr>
      </w:pPr>
    </w:p>
    <w:p w14:paraId="7C8147AD" w14:textId="77777777" w:rsidR="00DD4694" w:rsidRPr="00845629" w:rsidRDefault="00DD4694" w:rsidP="00DD4694">
      <w:pPr>
        <w:jc w:val="center"/>
        <w:rPr>
          <w:b/>
          <w:caps/>
          <w:sz w:val="24"/>
          <w:szCs w:val="24"/>
          <w:lang w:val="ro-RO"/>
        </w:rPr>
      </w:pPr>
    </w:p>
    <w:p w14:paraId="06A7BE59" w14:textId="77777777" w:rsidR="00DD4694" w:rsidRPr="00845629" w:rsidRDefault="00DD4694" w:rsidP="00DD4694">
      <w:pPr>
        <w:autoSpaceDE w:val="0"/>
        <w:autoSpaceDN w:val="0"/>
        <w:adjustRightInd w:val="0"/>
        <w:spacing w:line="360" w:lineRule="auto"/>
        <w:rPr>
          <w:i/>
          <w:iCs/>
          <w:sz w:val="24"/>
          <w:szCs w:val="24"/>
          <w:lang w:val="ro-RO"/>
        </w:rPr>
      </w:pPr>
      <w:r w:rsidRPr="00845629">
        <w:rPr>
          <w:i/>
          <w:sz w:val="24"/>
          <w:szCs w:val="24"/>
          <w:lang w:val="ro-RO"/>
        </w:rPr>
        <w:t xml:space="preserve">Data </w:t>
      </w:r>
      <w:r w:rsidRPr="00845629">
        <w:rPr>
          <w:i/>
          <w:iCs/>
          <w:sz w:val="24"/>
          <w:szCs w:val="24"/>
          <w:lang w:val="ro-RO"/>
        </w:rPr>
        <w:t>...............................</w:t>
      </w:r>
    </w:p>
    <w:p w14:paraId="6C3E119B" w14:textId="77777777" w:rsidR="0026728A" w:rsidRPr="00845629" w:rsidRDefault="0026728A" w:rsidP="00DD4694">
      <w:pPr>
        <w:autoSpaceDE w:val="0"/>
        <w:autoSpaceDN w:val="0"/>
        <w:adjustRightInd w:val="0"/>
        <w:spacing w:line="360" w:lineRule="auto"/>
        <w:rPr>
          <w:i/>
          <w:iCs/>
          <w:sz w:val="24"/>
          <w:szCs w:val="24"/>
          <w:lang w:val="ro-RO"/>
        </w:rPr>
      </w:pPr>
    </w:p>
    <w:p w14:paraId="7A87873F" w14:textId="0BB6CCFB" w:rsidR="00DD4694" w:rsidRPr="00845629" w:rsidRDefault="00DD4694" w:rsidP="00DD4694">
      <w:pPr>
        <w:autoSpaceDE w:val="0"/>
        <w:autoSpaceDN w:val="0"/>
        <w:adjustRightInd w:val="0"/>
        <w:jc w:val="right"/>
        <w:rPr>
          <w:i/>
          <w:iCs/>
          <w:sz w:val="24"/>
          <w:szCs w:val="24"/>
          <w:lang w:val="ro-RO"/>
        </w:rPr>
      </w:pPr>
      <w:r w:rsidRPr="00845629">
        <w:rPr>
          <w:i/>
          <w:iCs/>
          <w:sz w:val="24"/>
          <w:szCs w:val="24"/>
          <w:lang w:val="ro-RO"/>
        </w:rPr>
        <w:t>OFERTANT,</w:t>
      </w:r>
    </w:p>
    <w:p w14:paraId="3C5C8455" w14:textId="77777777" w:rsidR="00DD4694" w:rsidRPr="00845629" w:rsidRDefault="00DD4694" w:rsidP="00DD4694">
      <w:pPr>
        <w:autoSpaceDE w:val="0"/>
        <w:autoSpaceDN w:val="0"/>
        <w:adjustRightInd w:val="0"/>
        <w:jc w:val="right"/>
        <w:rPr>
          <w:i/>
          <w:iCs/>
          <w:sz w:val="24"/>
          <w:szCs w:val="24"/>
          <w:lang w:val="ro-RO"/>
        </w:rPr>
      </w:pPr>
      <w:r w:rsidRPr="00845629">
        <w:rPr>
          <w:i/>
          <w:iCs/>
          <w:sz w:val="24"/>
          <w:szCs w:val="24"/>
          <w:lang w:val="ro-RO"/>
        </w:rPr>
        <w:t>………………………</w:t>
      </w:r>
    </w:p>
    <w:p w14:paraId="444D81E0" w14:textId="77777777" w:rsidR="00DD4694" w:rsidRPr="00845629" w:rsidRDefault="00DD4694" w:rsidP="00DD4694">
      <w:pPr>
        <w:autoSpaceDE w:val="0"/>
        <w:autoSpaceDN w:val="0"/>
        <w:adjustRightInd w:val="0"/>
        <w:jc w:val="right"/>
        <w:rPr>
          <w:i/>
          <w:sz w:val="24"/>
          <w:szCs w:val="24"/>
          <w:lang w:val="ro-RO"/>
        </w:rPr>
      </w:pPr>
      <w:r w:rsidRPr="00845629">
        <w:rPr>
          <w:i/>
          <w:sz w:val="24"/>
          <w:szCs w:val="24"/>
          <w:lang w:val="ro-RO"/>
        </w:rPr>
        <w:t>(</w:t>
      </w:r>
      <w:r w:rsidRPr="00845629">
        <w:rPr>
          <w:i/>
          <w:iCs/>
          <w:sz w:val="24"/>
          <w:szCs w:val="24"/>
          <w:lang w:val="ro-RO"/>
        </w:rPr>
        <w:t>semnătura autorizată, stampila</w:t>
      </w:r>
      <w:r w:rsidRPr="00845629">
        <w:rPr>
          <w:i/>
          <w:sz w:val="24"/>
          <w:szCs w:val="24"/>
          <w:lang w:val="ro-RO"/>
        </w:rPr>
        <w:t>)</w:t>
      </w:r>
    </w:p>
    <w:p w14:paraId="6C7C55C6" w14:textId="77777777" w:rsidR="00501D86" w:rsidRPr="00845629" w:rsidRDefault="00501D86" w:rsidP="00501D86">
      <w:pPr>
        <w:rPr>
          <w:color w:val="FF0000"/>
          <w:sz w:val="24"/>
          <w:szCs w:val="24"/>
          <w:lang w:val="ro-RO"/>
        </w:rPr>
      </w:pPr>
    </w:p>
    <w:p w14:paraId="78F3803E" w14:textId="77777777" w:rsidR="00501D86" w:rsidRPr="00845629" w:rsidRDefault="00501D86" w:rsidP="00501D86">
      <w:pPr>
        <w:rPr>
          <w:color w:val="FF0000"/>
          <w:sz w:val="24"/>
          <w:szCs w:val="24"/>
          <w:lang w:val="ro-RO"/>
        </w:rPr>
      </w:pPr>
    </w:p>
    <w:p w14:paraId="308BB958" w14:textId="77777777" w:rsidR="00501D86" w:rsidRPr="00845629" w:rsidRDefault="00501D86" w:rsidP="00501D86">
      <w:pPr>
        <w:rPr>
          <w:color w:val="FF0000"/>
          <w:sz w:val="24"/>
          <w:szCs w:val="24"/>
          <w:lang w:val="ro-RO"/>
        </w:rPr>
      </w:pPr>
    </w:p>
    <w:p w14:paraId="7B523151" w14:textId="77777777" w:rsidR="00203CC8" w:rsidRPr="00845629" w:rsidRDefault="00203CC8" w:rsidP="00203CC8">
      <w:pPr>
        <w:jc w:val="right"/>
        <w:rPr>
          <w:b/>
          <w:i/>
          <w:sz w:val="24"/>
          <w:szCs w:val="24"/>
          <w:lang w:val="ro-RO"/>
        </w:rPr>
      </w:pPr>
    </w:p>
    <w:p w14:paraId="1B3AF427" w14:textId="77777777" w:rsidR="00203CC8" w:rsidRPr="00845629" w:rsidRDefault="00203CC8" w:rsidP="00203CC8">
      <w:pPr>
        <w:jc w:val="right"/>
        <w:rPr>
          <w:b/>
          <w:i/>
          <w:sz w:val="24"/>
          <w:szCs w:val="24"/>
          <w:lang w:val="ro-RO"/>
        </w:rPr>
      </w:pPr>
    </w:p>
    <w:p w14:paraId="7C51B0D3" w14:textId="77777777" w:rsidR="00402D05" w:rsidRPr="00845629" w:rsidRDefault="00402D05" w:rsidP="00203CC8">
      <w:pPr>
        <w:jc w:val="right"/>
        <w:rPr>
          <w:b/>
          <w:i/>
          <w:sz w:val="24"/>
          <w:szCs w:val="24"/>
          <w:lang w:val="ro-RO"/>
        </w:rPr>
      </w:pPr>
    </w:p>
    <w:p w14:paraId="55743319" w14:textId="77777777" w:rsidR="00402D05" w:rsidRPr="00845629" w:rsidRDefault="00402D05" w:rsidP="00203CC8">
      <w:pPr>
        <w:jc w:val="right"/>
        <w:rPr>
          <w:b/>
          <w:i/>
          <w:sz w:val="24"/>
          <w:szCs w:val="24"/>
          <w:lang w:val="ro-RO"/>
        </w:rPr>
      </w:pPr>
    </w:p>
    <w:p w14:paraId="55BE9180" w14:textId="77777777" w:rsidR="00402D05" w:rsidRDefault="00402D05" w:rsidP="00203CC8">
      <w:pPr>
        <w:jc w:val="right"/>
        <w:rPr>
          <w:b/>
          <w:i/>
          <w:sz w:val="24"/>
          <w:szCs w:val="24"/>
          <w:lang w:val="ro-RO"/>
        </w:rPr>
      </w:pPr>
    </w:p>
    <w:p w14:paraId="5D49AD7D" w14:textId="77777777" w:rsidR="00AE2A5B" w:rsidRDefault="00AE2A5B" w:rsidP="00203CC8">
      <w:pPr>
        <w:jc w:val="right"/>
        <w:rPr>
          <w:b/>
          <w:i/>
          <w:sz w:val="24"/>
          <w:szCs w:val="24"/>
          <w:lang w:val="ro-RO"/>
        </w:rPr>
      </w:pPr>
    </w:p>
    <w:p w14:paraId="60F6A89A" w14:textId="77777777" w:rsidR="00AE2A5B" w:rsidRPr="00845629" w:rsidRDefault="00AE2A5B" w:rsidP="00203CC8">
      <w:pPr>
        <w:jc w:val="right"/>
        <w:rPr>
          <w:b/>
          <w:i/>
          <w:sz w:val="24"/>
          <w:szCs w:val="24"/>
          <w:lang w:val="ro-RO"/>
        </w:rPr>
      </w:pPr>
    </w:p>
    <w:p w14:paraId="6AF56CA0" w14:textId="77777777" w:rsidR="00402D05" w:rsidRPr="00845629" w:rsidRDefault="00402D05" w:rsidP="00203CC8">
      <w:pPr>
        <w:jc w:val="right"/>
        <w:rPr>
          <w:b/>
          <w:i/>
          <w:sz w:val="24"/>
          <w:szCs w:val="24"/>
          <w:lang w:val="ro-RO"/>
        </w:rPr>
      </w:pPr>
    </w:p>
    <w:p w14:paraId="3403A6FC" w14:textId="77777777" w:rsidR="00402D05" w:rsidRPr="00845629" w:rsidRDefault="00402D05" w:rsidP="00203CC8">
      <w:pPr>
        <w:jc w:val="right"/>
        <w:rPr>
          <w:b/>
          <w:i/>
          <w:sz w:val="24"/>
          <w:szCs w:val="24"/>
          <w:lang w:val="ro-RO"/>
        </w:rPr>
      </w:pPr>
    </w:p>
    <w:p w14:paraId="4294440E" w14:textId="77777777" w:rsidR="00203CC8" w:rsidRPr="00845629" w:rsidRDefault="00203CC8" w:rsidP="00203CC8">
      <w:pPr>
        <w:jc w:val="right"/>
        <w:rPr>
          <w:b/>
          <w:i/>
          <w:sz w:val="24"/>
          <w:szCs w:val="24"/>
          <w:lang w:val="ro-RO"/>
        </w:rPr>
      </w:pPr>
    </w:p>
    <w:p w14:paraId="4D03B3E3" w14:textId="77777777" w:rsidR="00203CC8" w:rsidRPr="00845629" w:rsidRDefault="0026728A" w:rsidP="0026728A">
      <w:pPr>
        <w:jc w:val="both"/>
        <w:rPr>
          <w:b/>
          <w:i/>
          <w:sz w:val="24"/>
          <w:szCs w:val="24"/>
          <w:lang w:val="ro-RO"/>
        </w:rPr>
      </w:pPr>
      <w:r w:rsidRPr="00845629">
        <w:rPr>
          <w:b/>
          <w:i/>
          <w:sz w:val="24"/>
          <w:szCs w:val="24"/>
          <w:lang w:val="ro-RO"/>
        </w:rPr>
        <w:t>OFERTANT ……</w:t>
      </w:r>
    </w:p>
    <w:p w14:paraId="2218ED66" w14:textId="77777777" w:rsidR="00203CC8" w:rsidRPr="00845629" w:rsidRDefault="00203CC8" w:rsidP="00203CC8">
      <w:pPr>
        <w:jc w:val="right"/>
        <w:rPr>
          <w:b/>
          <w:i/>
          <w:sz w:val="24"/>
          <w:szCs w:val="24"/>
          <w:lang w:val="ro-RO"/>
        </w:rPr>
      </w:pPr>
      <w:r w:rsidRPr="00845629">
        <w:rPr>
          <w:b/>
          <w:i/>
          <w:sz w:val="24"/>
          <w:szCs w:val="24"/>
          <w:lang w:val="ro-RO"/>
        </w:rPr>
        <w:t xml:space="preserve">FORMULAR 7 </w:t>
      </w:r>
    </w:p>
    <w:p w14:paraId="3158250B" w14:textId="77777777" w:rsidR="00203CC8" w:rsidRPr="00845629" w:rsidRDefault="00203CC8" w:rsidP="00203CC8">
      <w:pPr>
        <w:spacing w:after="200" w:line="276" w:lineRule="auto"/>
        <w:jc w:val="right"/>
        <w:rPr>
          <w:sz w:val="24"/>
          <w:szCs w:val="24"/>
          <w:lang w:val="ro-RO"/>
        </w:rPr>
      </w:pPr>
    </w:p>
    <w:p w14:paraId="6784C13A" w14:textId="77777777" w:rsidR="00203CC8" w:rsidRPr="00845629" w:rsidRDefault="00203CC8" w:rsidP="00203CC8">
      <w:pPr>
        <w:jc w:val="center"/>
        <w:rPr>
          <w:b/>
          <w:caps/>
          <w:sz w:val="24"/>
          <w:szCs w:val="24"/>
          <w:lang w:val="ro-RO"/>
        </w:rPr>
      </w:pPr>
    </w:p>
    <w:p w14:paraId="6AF5C02F" w14:textId="77777777" w:rsidR="00203CC8" w:rsidRPr="00845629" w:rsidRDefault="00203CC8" w:rsidP="00203CC8">
      <w:pPr>
        <w:jc w:val="center"/>
        <w:rPr>
          <w:b/>
          <w:caps/>
          <w:sz w:val="24"/>
          <w:szCs w:val="24"/>
          <w:lang w:val="ro-RO"/>
        </w:rPr>
      </w:pPr>
    </w:p>
    <w:p w14:paraId="70DABD6A" w14:textId="77777777" w:rsidR="002B1951" w:rsidRPr="00845629" w:rsidRDefault="002B1951" w:rsidP="002B1951">
      <w:pPr>
        <w:jc w:val="center"/>
        <w:rPr>
          <w:b/>
          <w:sz w:val="24"/>
          <w:szCs w:val="24"/>
          <w:lang w:val="ro-RO"/>
        </w:rPr>
      </w:pPr>
      <w:r w:rsidRPr="00845629">
        <w:rPr>
          <w:b/>
          <w:caps/>
          <w:sz w:val="24"/>
          <w:szCs w:val="24"/>
          <w:lang w:val="ro-RO"/>
        </w:rPr>
        <w:t>Declaraţie de acceptare a condiţiilor contractuale</w:t>
      </w:r>
    </w:p>
    <w:p w14:paraId="12A16C8B" w14:textId="77777777" w:rsidR="002B1951" w:rsidRPr="00845629" w:rsidRDefault="002B1951" w:rsidP="002B1951">
      <w:pPr>
        <w:tabs>
          <w:tab w:val="left" w:pos="4860"/>
        </w:tabs>
        <w:ind w:right="1048"/>
        <w:jc w:val="right"/>
        <w:rPr>
          <w:rFonts w:eastAsia="MS Mincho"/>
          <w:sz w:val="24"/>
          <w:szCs w:val="24"/>
          <w:lang w:val="ro-RO"/>
        </w:rPr>
      </w:pPr>
    </w:p>
    <w:p w14:paraId="55CDCCAA" w14:textId="77777777" w:rsidR="002B1951" w:rsidRPr="00845629" w:rsidRDefault="002B1951" w:rsidP="002B1951">
      <w:pPr>
        <w:jc w:val="both"/>
        <w:rPr>
          <w:rFonts w:eastAsia="Calibri"/>
          <w:sz w:val="24"/>
          <w:szCs w:val="24"/>
          <w:lang w:val="ro-RO"/>
        </w:rPr>
      </w:pPr>
    </w:p>
    <w:p w14:paraId="53316A20" w14:textId="77777777" w:rsidR="002B1951" w:rsidRPr="00845629" w:rsidRDefault="002B1951" w:rsidP="002B1951">
      <w:pPr>
        <w:jc w:val="both"/>
        <w:rPr>
          <w:rFonts w:eastAsia="Calibri"/>
          <w:sz w:val="24"/>
          <w:szCs w:val="24"/>
          <w:lang w:val="ro-RO"/>
        </w:rPr>
      </w:pPr>
    </w:p>
    <w:p w14:paraId="29C13BB2" w14:textId="77777777" w:rsidR="002B1951" w:rsidRPr="00845629" w:rsidRDefault="002B1951" w:rsidP="002B1951">
      <w:pPr>
        <w:jc w:val="both"/>
        <w:rPr>
          <w:rFonts w:eastAsia="Calibri"/>
          <w:sz w:val="24"/>
          <w:szCs w:val="24"/>
          <w:lang w:val="ro-RO"/>
        </w:rPr>
      </w:pPr>
    </w:p>
    <w:p w14:paraId="751BEEFB" w14:textId="77777777" w:rsidR="002B1951" w:rsidRPr="00845629" w:rsidRDefault="002B1951" w:rsidP="002B1951">
      <w:pPr>
        <w:ind w:firstLine="720"/>
        <w:jc w:val="both"/>
        <w:rPr>
          <w:rFonts w:eastAsia="MS Mincho"/>
          <w:sz w:val="24"/>
          <w:szCs w:val="24"/>
          <w:lang w:val="ro-RO"/>
        </w:rPr>
      </w:pPr>
      <w:r w:rsidRPr="00845629">
        <w:rPr>
          <w:rFonts w:eastAsia="MS Mincho"/>
          <w:sz w:val="24"/>
          <w:szCs w:val="24"/>
          <w:lang w:val="ro-RO"/>
        </w:rPr>
        <w:t>Subsemnatul ……………………………………………… ………..….  (nume şi prenume in clar a persoanei autorizate), reprezentant împuternicit al .................................................... ................ ..................................... (denumirea/numele si sediul/adresa ofertantului), in calitate de ofertant la procedura nr. …………….. organizata pentru atribuirea contractului de achiziţie …………</w:t>
      </w:r>
      <w:r w:rsidR="00633573" w:rsidRPr="00845629">
        <w:rPr>
          <w:rFonts w:eastAsia="MS Mincho"/>
          <w:sz w:val="24"/>
          <w:szCs w:val="24"/>
          <w:lang w:val="ro-RO"/>
        </w:rPr>
        <w:t xml:space="preserve"> </w:t>
      </w:r>
      <w:r w:rsidRPr="00845629">
        <w:rPr>
          <w:rFonts w:eastAsia="MS Mincho"/>
          <w:sz w:val="24"/>
          <w:szCs w:val="24"/>
          <w:lang w:val="ro-RO"/>
        </w:rPr>
        <w:t>……….………</w:t>
      </w:r>
      <w:r w:rsidR="00633573" w:rsidRPr="00845629">
        <w:rPr>
          <w:rFonts w:eastAsia="MS Mincho"/>
          <w:sz w:val="24"/>
          <w:szCs w:val="24"/>
          <w:lang w:val="ro-RO"/>
        </w:rPr>
        <w:t xml:space="preserve"> </w:t>
      </w:r>
      <w:r w:rsidRPr="00845629">
        <w:rPr>
          <w:rFonts w:eastAsia="MS Mincho"/>
          <w:sz w:val="24"/>
          <w:szCs w:val="24"/>
          <w:lang w:val="ro-RO"/>
        </w:rPr>
        <w:t>………</w:t>
      </w:r>
      <w:r w:rsidR="00633573" w:rsidRPr="00845629">
        <w:rPr>
          <w:rFonts w:eastAsia="MS Mincho"/>
          <w:sz w:val="24"/>
          <w:szCs w:val="24"/>
          <w:lang w:val="ro-RO"/>
        </w:rPr>
        <w:t xml:space="preserve"> </w:t>
      </w:r>
      <w:r w:rsidRPr="00845629">
        <w:rPr>
          <w:rFonts w:eastAsia="MS Mincho"/>
          <w:sz w:val="24"/>
          <w:szCs w:val="24"/>
          <w:lang w:val="ro-RO"/>
        </w:rPr>
        <w:t>………</w:t>
      </w:r>
      <w:r w:rsidR="00633573" w:rsidRPr="00845629">
        <w:rPr>
          <w:rFonts w:eastAsia="MS Mincho"/>
          <w:sz w:val="24"/>
          <w:szCs w:val="24"/>
          <w:lang w:val="ro-RO"/>
        </w:rPr>
        <w:t xml:space="preserve"> </w:t>
      </w:r>
      <w:r w:rsidRPr="00845629">
        <w:rPr>
          <w:rFonts w:eastAsia="MS Mincho"/>
          <w:sz w:val="24"/>
          <w:szCs w:val="24"/>
          <w:lang w:val="ro-RO"/>
        </w:rPr>
        <w:t>……………</w:t>
      </w:r>
      <w:r w:rsidR="00633573" w:rsidRPr="00845629">
        <w:rPr>
          <w:rFonts w:eastAsia="MS Mincho"/>
          <w:sz w:val="24"/>
          <w:szCs w:val="24"/>
          <w:lang w:val="ro-RO"/>
        </w:rPr>
        <w:t xml:space="preserve"> </w:t>
      </w:r>
      <w:r w:rsidRPr="00845629">
        <w:rPr>
          <w:rFonts w:eastAsia="MS Mincho"/>
          <w:sz w:val="24"/>
          <w:szCs w:val="24"/>
          <w:lang w:val="ro-RO"/>
        </w:rPr>
        <w:t>……………… ………… ,</w:t>
      </w:r>
      <w:r w:rsidRPr="00845629">
        <w:rPr>
          <w:i/>
          <w:iCs/>
          <w:sz w:val="24"/>
          <w:szCs w:val="24"/>
          <w:lang w:val="ro-RO"/>
        </w:rPr>
        <w:t xml:space="preserve"> </w:t>
      </w:r>
      <w:r w:rsidRPr="00845629">
        <w:rPr>
          <w:rFonts w:eastAsia="MS Mincho"/>
          <w:sz w:val="24"/>
          <w:szCs w:val="24"/>
          <w:lang w:val="ro-RO"/>
        </w:rPr>
        <w:t xml:space="preserve"> in nume propriu, declar ca sunt de acord cu toate prevederile contractului publicat in cadrul prezentei proceduri de atribuire şi ne obligăm să respectăm întocmai toate obligaţiile menţionate în conţinutul acestuia. </w:t>
      </w:r>
    </w:p>
    <w:p w14:paraId="4BAC12C9" w14:textId="77777777" w:rsidR="002B1951" w:rsidRPr="00845629" w:rsidRDefault="002B1951" w:rsidP="002B1951">
      <w:pPr>
        <w:jc w:val="both"/>
        <w:rPr>
          <w:rFonts w:eastAsia="MS Mincho"/>
          <w:sz w:val="24"/>
          <w:szCs w:val="24"/>
          <w:lang w:val="ro-RO"/>
        </w:rPr>
      </w:pPr>
    </w:p>
    <w:p w14:paraId="322BDCCE" w14:textId="77777777" w:rsidR="002B1951" w:rsidRPr="00845629" w:rsidRDefault="002B1951" w:rsidP="002B1951">
      <w:pPr>
        <w:jc w:val="both"/>
        <w:rPr>
          <w:rFonts w:eastAsia="MS Mincho"/>
          <w:sz w:val="24"/>
          <w:szCs w:val="24"/>
          <w:lang w:val="ro-RO"/>
        </w:rPr>
      </w:pPr>
    </w:p>
    <w:p w14:paraId="57C28CC6" w14:textId="77777777" w:rsidR="00203CC8" w:rsidRPr="00845629" w:rsidRDefault="00203CC8" w:rsidP="00203CC8">
      <w:pPr>
        <w:jc w:val="both"/>
        <w:rPr>
          <w:rFonts w:eastAsia="MS Mincho"/>
          <w:sz w:val="24"/>
          <w:szCs w:val="24"/>
          <w:lang w:val="ro-RO"/>
        </w:rPr>
      </w:pPr>
    </w:p>
    <w:p w14:paraId="5D9F5BC6" w14:textId="77777777" w:rsidR="00203CC8" w:rsidRPr="00845629" w:rsidRDefault="00203CC8" w:rsidP="00203CC8">
      <w:pPr>
        <w:rPr>
          <w:sz w:val="24"/>
          <w:szCs w:val="24"/>
          <w:lang w:val="ro-RO"/>
        </w:rPr>
      </w:pPr>
    </w:p>
    <w:p w14:paraId="45909E96" w14:textId="77777777" w:rsidR="00203CC8" w:rsidRPr="00845629" w:rsidRDefault="00203CC8" w:rsidP="00203CC8">
      <w:pPr>
        <w:rPr>
          <w:sz w:val="24"/>
          <w:szCs w:val="24"/>
          <w:lang w:val="ro-RO"/>
        </w:rPr>
      </w:pPr>
    </w:p>
    <w:p w14:paraId="5820AA4C" w14:textId="77777777" w:rsidR="00203CC8" w:rsidRPr="00845629" w:rsidRDefault="00203CC8" w:rsidP="00203CC8">
      <w:pPr>
        <w:rPr>
          <w:rFonts w:eastAsia="MS Mincho"/>
          <w:sz w:val="24"/>
          <w:szCs w:val="24"/>
          <w:lang w:val="ro-RO"/>
        </w:rPr>
      </w:pPr>
      <w:r w:rsidRPr="00845629">
        <w:rPr>
          <w:sz w:val="24"/>
          <w:szCs w:val="24"/>
          <w:lang w:val="ro-RO"/>
        </w:rPr>
        <w:t xml:space="preserve">Data </w:t>
      </w:r>
      <w:r w:rsidRPr="00845629">
        <w:rPr>
          <w:rFonts w:eastAsia="MS Mincho"/>
          <w:sz w:val="24"/>
          <w:szCs w:val="24"/>
          <w:lang w:val="ro-RO"/>
        </w:rPr>
        <w:t>:[…………………….]</w:t>
      </w:r>
    </w:p>
    <w:p w14:paraId="7831FC39" w14:textId="77777777" w:rsidR="00203CC8" w:rsidRPr="00845629" w:rsidRDefault="00203CC8" w:rsidP="00203CC8">
      <w:pPr>
        <w:rPr>
          <w:rFonts w:eastAsia="MS Mincho"/>
          <w:sz w:val="24"/>
          <w:szCs w:val="24"/>
          <w:lang w:val="ro-RO"/>
        </w:rPr>
      </w:pPr>
    </w:p>
    <w:p w14:paraId="30A61603" w14:textId="77777777" w:rsidR="00203CC8" w:rsidRPr="00845629" w:rsidRDefault="00203CC8" w:rsidP="00203CC8">
      <w:pPr>
        <w:rPr>
          <w:rFonts w:eastAsia="MS Mincho"/>
          <w:sz w:val="24"/>
          <w:szCs w:val="24"/>
          <w:lang w:val="ro-RO"/>
        </w:rPr>
      </w:pPr>
    </w:p>
    <w:p w14:paraId="6EA73BF1" w14:textId="77777777" w:rsidR="00203CC8" w:rsidRPr="00845629" w:rsidRDefault="00203CC8" w:rsidP="00203CC8">
      <w:pPr>
        <w:rPr>
          <w:rFonts w:eastAsia="MS Mincho"/>
          <w:sz w:val="24"/>
          <w:szCs w:val="24"/>
          <w:lang w:val="ro-RO"/>
        </w:rPr>
      </w:pPr>
    </w:p>
    <w:p w14:paraId="20B37800" w14:textId="77777777" w:rsidR="00203CC8" w:rsidRPr="00845629" w:rsidRDefault="00203CC8" w:rsidP="00203CC8">
      <w:pPr>
        <w:rPr>
          <w:rFonts w:eastAsia="MS Mincho"/>
          <w:sz w:val="24"/>
          <w:szCs w:val="24"/>
          <w:lang w:val="ro-RO"/>
        </w:rPr>
      </w:pPr>
    </w:p>
    <w:p w14:paraId="200F5DC3" w14:textId="77777777" w:rsidR="00203CC8" w:rsidRPr="00845629" w:rsidRDefault="00203CC8" w:rsidP="00203CC8">
      <w:pPr>
        <w:rPr>
          <w:sz w:val="24"/>
          <w:szCs w:val="24"/>
          <w:lang w:val="ro-RO"/>
        </w:rPr>
      </w:pPr>
      <w:r w:rsidRPr="00845629">
        <w:rPr>
          <w:sz w:val="24"/>
          <w:szCs w:val="24"/>
          <w:lang w:val="ro-RO"/>
        </w:rPr>
        <w:t>(Numele şi Prenume</w:t>
      </w:r>
      <w:r w:rsidRPr="00845629">
        <w:rPr>
          <w:sz w:val="24"/>
          <w:szCs w:val="24"/>
          <w:u w:val="single"/>
          <w:lang w:val="ro-RO"/>
        </w:rPr>
        <w:t>)___________________              _</w:t>
      </w:r>
      <w:r w:rsidRPr="00845629">
        <w:rPr>
          <w:sz w:val="24"/>
          <w:szCs w:val="24"/>
          <w:lang w:val="ro-RO"/>
        </w:rPr>
        <w:t>,</w:t>
      </w:r>
    </w:p>
    <w:p w14:paraId="088CB971" w14:textId="77777777" w:rsidR="00203CC8" w:rsidRPr="00845629" w:rsidRDefault="00203CC8" w:rsidP="00203CC8">
      <w:pPr>
        <w:rPr>
          <w:sz w:val="24"/>
          <w:szCs w:val="24"/>
          <w:lang w:val="ro-RO"/>
        </w:rPr>
      </w:pPr>
      <w:r w:rsidRPr="00845629">
        <w:rPr>
          <w:i/>
          <w:sz w:val="24"/>
          <w:szCs w:val="24"/>
          <w:lang w:val="ro-RO"/>
        </w:rPr>
        <w:t xml:space="preserve"> (semnătura şi ştampilă)</w:t>
      </w:r>
      <w:r w:rsidRPr="00845629">
        <w:rPr>
          <w:sz w:val="24"/>
          <w:szCs w:val="24"/>
          <w:lang w:val="ro-RO"/>
        </w:rPr>
        <w:t>,</w:t>
      </w:r>
    </w:p>
    <w:p w14:paraId="19B2CEFD" w14:textId="77777777" w:rsidR="00203CC8" w:rsidRPr="00845629" w:rsidRDefault="00203CC8" w:rsidP="00203CC8">
      <w:pPr>
        <w:rPr>
          <w:sz w:val="24"/>
          <w:szCs w:val="24"/>
          <w:lang w:val="ro-RO"/>
        </w:rPr>
      </w:pPr>
    </w:p>
    <w:p w14:paraId="7BBB7674" w14:textId="77777777" w:rsidR="00203CC8" w:rsidRPr="00845629" w:rsidRDefault="00203CC8" w:rsidP="00203CC8">
      <w:pPr>
        <w:rPr>
          <w:sz w:val="24"/>
          <w:szCs w:val="24"/>
          <w:lang w:val="ro-RO"/>
        </w:rPr>
      </w:pPr>
    </w:p>
    <w:p w14:paraId="61BC4955" w14:textId="77777777" w:rsidR="00203CC8" w:rsidRPr="00845629" w:rsidRDefault="00203CC8" w:rsidP="00203CC8">
      <w:pPr>
        <w:rPr>
          <w:sz w:val="24"/>
          <w:szCs w:val="24"/>
          <w:lang w:val="ro-RO"/>
        </w:rPr>
      </w:pPr>
    </w:p>
    <w:p w14:paraId="0F563233" w14:textId="77777777" w:rsidR="00203CC8" w:rsidRPr="00845629" w:rsidRDefault="00203CC8" w:rsidP="00203CC8">
      <w:pPr>
        <w:rPr>
          <w:sz w:val="24"/>
          <w:szCs w:val="24"/>
          <w:lang w:val="ro-RO"/>
        </w:rPr>
      </w:pPr>
    </w:p>
    <w:p w14:paraId="78D08CB7" w14:textId="77777777" w:rsidR="00203CC8" w:rsidRPr="00845629" w:rsidRDefault="00203CC8" w:rsidP="00203CC8">
      <w:pPr>
        <w:rPr>
          <w:sz w:val="24"/>
          <w:szCs w:val="24"/>
          <w:lang w:val="ro-RO"/>
        </w:rPr>
      </w:pPr>
      <w:r w:rsidRPr="00845629">
        <w:rPr>
          <w:sz w:val="24"/>
          <w:szCs w:val="24"/>
          <w:lang w:val="ro-RO"/>
        </w:rPr>
        <w:t>in calitate de __________________, reprezentant legal autorizat sa semnez oferta pentru si in numele ____________________________________.</w:t>
      </w:r>
    </w:p>
    <w:p w14:paraId="73B33F8A" w14:textId="77777777" w:rsidR="00203CC8" w:rsidRPr="00845629" w:rsidRDefault="00203CC8" w:rsidP="00203CC8">
      <w:pPr>
        <w:pStyle w:val="TableText"/>
        <w:tabs>
          <w:tab w:val="clear" w:pos="0"/>
          <w:tab w:val="left" w:pos="708"/>
        </w:tabs>
        <w:jc w:val="both"/>
        <w:rPr>
          <w:szCs w:val="24"/>
          <w:lang w:val="ro-RO"/>
        </w:rPr>
      </w:pPr>
      <w:r w:rsidRPr="00845629">
        <w:rPr>
          <w:szCs w:val="24"/>
          <w:lang w:val="ro-RO"/>
        </w:rPr>
        <w:t xml:space="preserve">          </w:t>
      </w:r>
    </w:p>
    <w:p w14:paraId="3E998319" w14:textId="77777777" w:rsidR="00203CC8" w:rsidRPr="00845629" w:rsidRDefault="00203CC8" w:rsidP="00203CC8">
      <w:pPr>
        <w:pStyle w:val="TableText"/>
        <w:tabs>
          <w:tab w:val="clear" w:pos="0"/>
          <w:tab w:val="left" w:pos="708"/>
        </w:tabs>
        <w:jc w:val="both"/>
        <w:rPr>
          <w:szCs w:val="24"/>
          <w:lang w:val="ro-RO"/>
        </w:rPr>
      </w:pPr>
    </w:p>
    <w:p w14:paraId="22473A90" w14:textId="77777777" w:rsidR="00203CC8" w:rsidRPr="00845629" w:rsidRDefault="00203CC8" w:rsidP="00203CC8">
      <w:pPr>
        <w:pStyle w:val="TableText"/>
        <w:tabs>
          <w:tab w:val="clear" w:pos="0"/>
          <w:tab w:val="left" w:pos="708"/>
        </w:tabs>
        <w:jc w:val="both"/>
        <w:rPr>
          <w:i/>
          <w:iCs/>
          <w:szCs w:val="24"/>
          <w:lang w:val="ro-RO"/>
        </w:rPr>
      </w:pPr>
      <w:r w:rsidRPr="00845629">
        <w:rPr>
          <w:szCs w:val="24"/>
          <w:lang w:val="ro-RO"/>
        </w:rPr>
        <w:t xml:space="preserve">                                             </w:t>
      </w:r>
      <w:r w:rsidRPr="00845629">
        <w:rPr>
          <w:i/>
          <w:szCs w:val="24"/>
          <w:lang w:val="ro-RO"/>
        </w:rPr>
        <w:t>(denumire/nume operator economic)</w:t>
      </w:r>
      <w:r w:rsidRPr="00845629">
        <w:rPr>
          <w:i/>
          <w:iCs/>
          <w:szCs w:val="24"/>
          <w:lang w:val="ro-RO"/>
        </w:rPr>
        <w:t>.</w:t>
      </w:r>
    </w:p>
    <w:p w14:paraId="219E700B" w14:textId="77777777" w:rsidR="00203CC8" w:rsidRPr="00845629" w:rsidRDefault="00203CC8" w:rsidP="00203CC8">
      <w:pPr>
        <w:pStyle w:val="TableText"/>
        <w:tabs>
          <w:tab w:val="clear" w:pos="0"/>
          <w:tab w:val="left" w:pos="708"/>
        </w:tabs>
        <w:jc w:val="both"/>
        <w:rPr>
          <w:i/>
          <w:iCs/>
          <w:szCs w:val="24"/>
          <w:lang w:val="ro-RO"/>
        </w:rPr>
      </w:pPr>
    </w:p>
    <w:p w14:paraId="563D25A5" w14:textId="77777777" w:rsidR="00203CC8" w:rsidRPr="00845629" w:rsidRDefault="00203CC8" w:rsidP="00203CC8">
      <w:pPr>
        <w:pStyle w:val="TableText"/>
        <w:tabs>
          <w:tab w:val="clear" w:pos="0"/>
          <w:tab w:val="left" w:pos="708"/>
        </w:tabs>
        <w:jc w:val="both"/>
        <w:rPr>
          <w:i/>
          <w:iCs/>
          <w:szCs w:val="24"/>
          <w:lang w:val="ro-RO"/>
        </w:rPr>
      </w:pPr>
    </w:p>
    <w:p w14:paraId="02DA0802" w14:textId="77777777" w:rsidR="00203CC8" w:rsidRPr="00845629" w:rsidRDefault="00203CC8" w:rsidP="00203CC8">
      <w:pPr>
        <w:pStyle w:val="TableText"/>
        <w:tabs>
          <w:tab w:val="clear" w:pos="0"/>
          <w:tab w:val="left" w:pos="708"/>
        </w:tabs>
        <w:jc w:val="both"/>
        <w:rPr>
          <w:i/>
          <w:iCs/>
          <w:szCs w:val="24"/>
          <w:lang w:val="ro-RO"/>
        </w:rPr>
      </w:pPr>
    </w:p>
    <w:p w14:paraId="0171D8C5" w14:textId="77777777" w:rsidR="00203CC8" w:rsidRPr="00845629" w:rsidRDefault="00203CC8" w:rsidP="00203CC8">
      <w:pPr>
        <w:pStyle w:val="TableText"/>
        <w:tabs>
          <w:tab w:val="clear" w:pos="0"/>
          <w:tab w:val="left" w:pos="708"/>
        </w:tabs>
        <w:jc w:val="both"/>
        <w:rPr>
          <w:b/>
          <w:iCs/>
          <w:szCs w:val="24"/>
          <w:lang w:val="ro-RO"/>
        </w:rPr>
      </w:pPr>
    </w:p>
    <w:p w14:paraId="0795BF36" w14:textId="77777777" w:rsidR="00203CC8" w:rsidRPr="00845629" w:rsidRDefault="00203CC8" w:rsidP="00203CC8">
      <w:pPr>
        <w:pStyle w:val="TableText"/>
        <w:tabs>
          <w:tab w:val="clear" w:pos="0"/>
          <w:tab w:val="left" w:pos="708"/>
        </w:tabs>
        <w:jc w:val="both"/>
        <w:rPr>
          <w:i/>
          <w:iCs/>
          <w:szCs w:val="24"/>
          <w:lang w:val="ro-RO"/>
        </w:rPr>
      </w:pPr>
    </w:p>
    <w:p w14:paraId="16D5233A" w14:textId="77777777" w:rsidR="00203CC8" w:rsidRPr="00845629" w:rsidRDefault="00203CC8" w:rsidP="00203CC8">
      <w:pPr>
        <w:pStyle w:val="TableText"/>
        <w:tabs>
          <w:tab w:val="clear" w:pos="0"/>
          <w:tab w:val="left" w:pos="708"/>
        </w:tabs>
        <w:jc w:val="both"/>
        <w:rPr>
          <w:i/>
          <w:iCs/>
          <w:szCs w:val="24"/>
          <w:lang w:val="ro-RO"/>
        </w:rPr>
      </w:pPr>
    </w:p>
    <w:p w14:paraId="5733739D" w14:textId="77777777" w:rsidR="000D00D8" w:rsidRPr="00845629" w:rsidRDefault="000D00D8" w:rsidP="00203CC8">
      <w:pPr>
        <w:pStyle w:val="TableText"/>
        <w:tabs>
          <w:tab w:val="clear" w:pos="0"/>
          <w:tab w:val="left" w:pos="708"/>
        </w:tabs>
        <w:jc w:val="both"/>
        <w:rPr>
          <w:i/>
          <w:iCs/>
          <w:szCs w:val="24"/>
          <w:lang w:val="ro-RO"/>
        </w:rPr>
      </w:pPr>
    </w:p>
    <w:p w14:paraId="1F224057" w14:textId="77777777" w:rsidR="000D00D8" w:rsidRPr="00845629" w:rsidRDefault="000D00D8" w:rsidP="00203CC8">
      <w:pPr>
        <w:pStyle w:val="TableText"/>
        <w:tabs>
          <w:tab w:val="clear" w:pos="0"/>
          <w:tab w:val="left" w:pos="708"/>
        </w:tabs>
        <w:jc w:val="both"/>
        <w:rPr>
          <w:i/>
          <w:iCs/>
          <w:szCs w:val="24"/>
          <w:lang w:val="ro-RO"/>
        </w:rPr>
      </w:pPr>
    </w:p>
    <w:p w14:paraId="44113878" w14:textId="77777777" w:rsidR="000D00D8" w:rsidRPr="00845629" w:rsidRDefault="000D00D8" w:rsidP="00203CC8">
      <w:pPr>
        <w:pStyle w:val="TableText"/>
        <w:tabs>
          <w:tab w:val="clear" w:pos="0"/>
          <w:tab w:val="left" w:pos="708"/>
        </w:tabs>
        <w:jc w:val="both"/>
        <w:rPr>
          <w:i/>
          <w:iCs/>
          <w:szCs w:val="24"/>
          <w:lang w:val="ro-RO"/>
        </w:rPr>
      </w:pPr>
    </w:p>
    <w:p w14:paraId="783C2119" w14:textId="77777777" w:rsidR="000D00D8" w:rsidRPr="00845629" w:rsidRDefault="000D00D8" w:rsidP="00203CC8">
      <w:pPr>
        <w:pStyle w:val="TableText"/>
        <w:tabs>
          <w:tab w:val="clear" w:pos="0"/>
          <w:tab w:val="left" w:pos="708"/>
        </w:tabs>
        <w:jc w:val="both"/>
        <w:rPr>
          <w:i/>
          <w:iCs/>
          <w:szCs w:val="24"/>
          <w:lang w:val="ro-RO"/>
        </w:rPr>
      </w:pPr>
    </w:p>
    <w:p w14:paraId="53C174CE" w14:textId="77777777" w:rsidR="000D00D8" w:rsidRPr="00845629" w:rsidRDefault="000D00D8" w:rsidP="00203CC8">
      <w:pPr>
        <w:pStyle w:val="TableText"/>
        <w:tabs>
          <w:tab w:val="clear" w:pos="0"/>
          <w:tab w:val="left" w:pos="708"/>
        </w:tabs>
        <w:jc w:val="both"/>
        <w:rPr>
          <w:i/>
          <w:iCs/>
          <w:szCs w:val="24"/>
          <w:lang w:val="ro-RO"/>
        </w:rPr>
      </w:pPr>
    </w:p>
    <w:p w14:paraId="19EBFE7F" w14:textId="77777777" w:rsidR="000D00D8" w:rsidRPr="00845629" w:rsidRDefault="000D00D8" w:rsidP="00203CC8">
      <w:pPr>
        <w:pStyle w:val="TableText"/>
        <w:tabs>
          <w:tab w:val="clear" w:pos="0"/>
          <w:tab w:val="left" w:pos="708"/>
        </w:tabs>
        <w:jc w:val="both"/>
        <w:rPr>
          <w:i/>
          <w:iCs/>
          <w:szCs w:val="24"/>
          <w:lang w:val="ro-RO"/>
        </w:rPr>
      </w:pPr>
    </w:p>
    <w:p w14:paraId="423AD5D6" w14:textId="77777777" w:rsidR="000D00D8" w:rsidRPr="00845629" w:rsidRDefault="000D00D8" w:rsidP="00203CC8">
      <w:pPr>
        <w:pStyle w:val="TableText"/>
        <w:tabs>
          <w:tab w:val="clear" w:pos="0"/>
          <w:tab w:val="left" w:pos="708"/>
        </w:tabs>
        <w:jc w:val="both"/>
        <w:rPr>
          <w:i/>
          <w:iCs/>
          <w:szCs w:val="24"/>
          <w:lang w:val="ro-RO"/>
        </w:rPr>
      </w:pPr>
    </w:p>
    <w:p w14:paraId="00559B78" w14:textId="77777777" w:rsidR="000D00D8" w:rsidRPr="00845629" w:rsidRDefault="000D00D8" w:rsidP="00203CC8">
      <w:pPr>
        <w:pStyle w:val="TableText"/>
        <w:tabs>
          <w:tab w:val="clear" w:pos="0"/>
          <w:tab w:val="left" w:pos="708"/>
        </w:tabs>
        <w:jc w:val="both"/>
        <w:rPr>
          <w:i/>
          <w:iCs/>
          <w:szCs w:val="24"/>
          <w:lang w:val="ro-RO"/>
        </w:rPr>
      </w:pPr>
    </w:p>
    <w:p w14:paraId="2D5A5D32" w14:textId="77777777" w:rsidR="00BE3BE9" w:rsidRPr="00845629" w:rsidRDefault="00BE3BE9" w:rsidP="00203CC8">
      <w:pPr>
        <w:pStyle w:val="TableText"/>
        <w:tabs>
          <w:tab w:val="clear" w:pos="0"/>
          <w:tab w:val="left" w:pos="708"/>
        </w:tabs>
        <w:jc w:val="both"/>
        <w:rPr>
          <w:b/>
          <w:i/>
          <w:iCs/>
          <w:szCs w:val="24"/>
          <w:lang w:val="ro-RO"/>
        </w:rPr>
      </w:pPr>
    </w:p>
    <w:p w14:paraId="09B519A8" w14:textId="15A9EFDF" w:rsidR="00203CC8" w:rsidRPr="00845629" w:rsidRDefault="0026728A" w:rsidP="00203CC8">
      <w:pPr>
        <w:pStyle w:val="TableText"/>
        <w:tabs>
          <w:tab w:val="clear" w:pos="0"/>
          <w:tab w:val="left" w:pos="708"/>
        </w:tabs>
        <w:jc w:val="both"/>
        <w:rPr>
          <w:b/>
          <w:i/>
          <w:iCs/>
          <w:szCs w:val="24"/>
          <w:lang w:val="ro-RO"/>
        </w:rPr>
      </w:pPr>
      <w:r w:rsidRPr="00845629">
        <w:rPr>
          <w:b/>
          <w:i/>
          <w:iCs/>
          <w:szCs w:val="24"/>
          <w:lang w:val="ro-RO"/>
        </w:rPr>
        <w:t>OFERTANT ………..</w:t>
      </w:r>
    </w:p>
    <w:p w14:paraId="03A606CD" w14:textId="77777777" w:rsidR="00203CC8" w:rsidRPr="00845629" w:rsidRDefault="00203CC8" w:rsidP="00203CC8">
      <w:pPr>
        <w:pStyle w:val="Heading4"/>
        <w:ind w:left="6480"/>
        <w:jc w:val="right"/>
        <w:rPr>
          <w:sz w:val="24"/>
          <w:szCs w:val="24"/>
          <w:lang w:val="ro-RO"/>
        </w:rPr>
      </w:pPr>
      <w:r w:rsidRPr="00845629">
        <w:rPr>
          <w:sz w:val="24"/>
          <w:szCs w:val="24"/>
          <w:lang w:val="ro-RO"/>
        </w:rPr>
        <w:t>FORMULAR   8</w:t>
      </w:r>
    </w:p>
    <w:p w14:paraId="135F980F" w14:textId="77777777" w:rsidR="00203CC8" w:rsidRPr="00845629" w:rsidRDefault="00203CC8" w:rsidP="00203CC8">
      <w:pPr>
        <w:spacing w:after="200" w:line="276" w:lineRule="auto"/>
        <w:jc w:val="right"/>
        <w:rPr>
          <w:sz w:val="24"/>
          <w:szCs w:val="24"/>
          <w:lang w:val="ro-RO"/>
        </w:rPr>
      </w:pPr>
    </w:p>
    <w:p w14:paraId="5B67E1ED" w14:textId="77777777" w:rsidR="00203CC8" w:rsidRPr="00845629" w:rsidRDefault="00203CC8" w:rsidP="00203CC8">
      <w:pPr>
        <w:jc w:val="center"/>
        <w:rPr>
          <w:b/>
          <w:caps/>
          <w:sz w:val="24"/>
          <w:szCs w:val="24"/>
          <w:lang w:val="ro-RO"/>
        </w:rPr>
      </w:pPr>
    </w:p>
    <w:p w14:paraId="3B532C3F" w14:textId="77777777" w:rsidR="00203CC8" w:rsidRPr="00845629" w:rsidRDefault="00203CC8" w:rsidP="00203CC8">
      <w:pPr>
        <w:jc w:val="center"/>
        <w:rPr>
          <w:b/>
          <w:caps/>
          <w:sz w:val="24"/>
          <w:szCs w:val="24"/>
          <w:lang w:val="ro-RO"/>
        </w:rPr>
      </w:pPr>
    </w:p>
    <w:p w14:paraId="00D53CFD" w14:textId="77777777" w:rsidR="002B1951" w:rsidRPr="00845629" w:rsidRDefault="002B1951" w:rsidP="002B1951">
      <w:pPr>
        <w:jc w:val="center"/>
        <w:rPr>
          <w:b/>
          <w:caps/>
          <w:sz w:val="24"/>
          <w:szCs w:val="24"/>
          <w:lang w:val="ro-RO"/>
        </w:rPr>
      </w:pPr>
      <w:r w:rsidRPr="00845629">
        <w:rPr>
          <w:b/>
          <w:caps/>
          <w:sz w:val="24"/>
          <w:szCs w:val="24"/>
          <w:lang w:val="ro-RO"/>
        </w:rPr>
        <w:t xml:space="preserve">Declaraţie de insusire a prevedErilor </w:t>
      </w:r>
    </w:p>
    <w:p w14:paraId="0F91700F" w14:textId="77777777" w:rsidR="002B1951" w:rsidRPr="00845629" w:rsidRDefault="002B1951" w:rsidP="002B1951">
      <w:pPr>
        <w:jc w:val="center"/>
        <w:rPr>
          <w:b/>
          <w:sz w:val="24"/>
          <w:szCs w:val="24"/>
          <w:lang w:val="ro-RO"/>
        </w:rPr>
      </w:pPr>
      <w:r w:rsidRPr="00845629">
        <w:rPr>
          <w:b/>
          <w:caps/>
          <w:sz w:val="24"/>
          <w:szCs w:val="24"/>
          <w:lang w:val="ro-RO"/>
        </w:rPr>
        <w:t>caietului  de sarcini nr ………………..</w:t>
      </w:r>
    </w:p>
    <w:p w14:paraId="5984A120" w14:textId="77777777" w:rsidR="002B1951" w:rsidRPr="00845629" w:rsidRDefault="002B1951" w:rsidP="002B1951">
      <w:pPr>
        <w:tabs>
          <w:tab w:val="left" w:pos="4860"/>
        </w:tabs>
        <w:ind w:right="1048"/>
        <w:jc w:val="right"/>
        <w:rPr>
          <w:rFonts w:eastAsia="MS Mincho"/>
          <w:sz w:val="24"/>
          <w:szCs w:val="24"/>
          <w:lang w:val="ro-RO"/>
        </w:rPr>
      </w:pPr>
    </w:p>
    <w:p w14:paraId="50263E60" w14:textId="77777777" w:rsidR="002B1951" w:rsidRPr="00845629" w:rsidRDefault="002B1951" w:rsidP="002B1951">
      <w:pPr>
        <w:pStyle w:val="CommentText"/>
        <w:jc w:val="both"/>
        <w:rPr>
          <w:sz w:val="24"/>
          <w:szCs w:val="24"/>
        </w:rPr>
      </w:pPr>
    </w:p>
    <w:p w14:paraId="6633C0B0" w14:textId="77777777" w:rsidR="002B1951" w:rsidRPr="00845629" w:rsidRDefault="002B1951" w:rsidP="002B1951">
      <w:pPr>
        <w:pStyle w:val="CommentText"/>
        <w:jc w:val="both"/>
        <w:rPr>
          <w:sz w:val="24"/>
          <w:szCs w:val="24"/>
        </w:rPr>
      </w:pPr>
    </w:p>
    <w:p w14:paraId="6A741BA4" w14:textId="77777777" w:rsidR="002B1951" w:rsidRPr="00845629" w:rsidRDefault="002B1951" w:rsidP="002B1951">
      <w:pPr>
        <w:pStyle w:val="CommentText"/>
        <w:jc w:val="both"/>
        <w:rPr>
          <w:sz w:val="24"/>
          <w:szCs w:val="24"/>
        </w:rPr>
      </w:pPr>
    </w:p>
    <w:p w14:paraId="03555E83" w14:textId="77777777" w:rsidR="002B1951" w:rsidRPr="00845629" w:rsidRDefault="002B1951" w:rsidP="002B1951">
      <w:pPr>
        <w:pStyle w:val="CommentText"/>
        <w:jc w:val="both"/>
        <w:rPr>
          <w:sz w:val="24"/>
          <w:szCs w:val="24"/>
        </w:rPr>
      </w:pPr>
    </w:p>
    <w:p w14:paraId="7D178BB2" w14:textId="77777777" w:rsidR="002B1951" w:rsidRPr="00845629" w:rsidRDefault="002B1951" w:rsidP="002B1951">
      <w:pPr>
        <w:jc w:val="both"/>
        <w:rPr>
          <w:rFonts w:eastAsia="Calibri"/>
          <w:sz w:val="24"/>
          <w:szCs w:val="24"/>
          <w:lang w:val="ro-RO"/>
        </w:rPr>
      </w:pPr>
    </w:p>
    <w:p w14:paraId="0B573025" w14:textId="77777777" w:rsidR="002B1951" w:rsidRPr="00845629" w:rsidRDefault="002B1951" w:rsidP="002B1951">
      <w:pPr>
        <w:ind w:firstLine="720"/>
        <w:jc w:val="both"/>
        <w:rPr>
          <w:rFonts w:eastAsia="MS Mincho"/>
          <w:sz w:val="24"/>
          <w:szCs w:val="24"/>
          <w:lang w:val="ro-RO"/>
        </w:rPr>
      </w:pPr>
      <w:r w:rsidRPr="00845629">
        <w:rPr>
          <w:rFonts w:eastAsia="MS Mincho"/>
          <w:sz w:val="24"/>
          <w:szCs w:val="24"/>
          <w:lang w:val="ro-RO"/>
        </w:rPr>
        <w:t>Subsemnatul …………………………………………………. (nume şi prenume in clar a persoanei autorizate), reprezentant împuternicit al ............................................................................ (denumirea/numele si sediul/adresa ofertantului), in calitate de ofertant la procedura nr. ………. organizata pentru atribuirea contractului de achiziţie ………………………… ………………………………………………….. ……………… ,</w:t>
      </w:r>
      <w:r w:rsidRPr="00845629">
        <w:rPr>
          <w:i/>
          <w:iCs/>
          <w:sz w:val="24"/>
          <w:szCs w:val="24"/>
          <w:lang w:val="ro-RO"/>
        </w:rPr>
        <w:t xml:space="preserve"> </w:t>
      </w:r>
      <w:r w:rsidRPr="00845629">
        <w:rPr>
          <w:rFonts w:eastAsia="MS Mincho"/>
          <w:sz w:val="24"/>
          <w:szCs w:val="24"/>
          <w:lang w:val="ro-RO"/>
        </w:rPr>
        <w:t xml:space="preserve"> in nume propriu, declar ca sunt de acord si ca mă angajez </w:t>
      </w:r>
      <w:r w:rsidRPr="00845629">
        <w:rPr>
          <w:rFonts w:eastAsia="MS Mincho"/>
          <w:b/>
          <w:sz w:val="24"/>
          <w:szCs w:val="24"/>
          <w:lang w:val="ro-RO"/>
        </w:rPr>
        <w:t>sa respect întocmai</w:t>
      </w:r>
      <w:r w:rsidRPr="00845629">
        <w:rPr>
          <w:rFonts w:eastAsia="MS Mincho"/>
          <w:sz w:val="24"/>
          <w:szCs w:val="24"/>
          <w:lang w:val="ro-RO"/>
        </w:rPr>
        <w:t xml:space="preserve"> </w:t>
      </w:r>
      <w:r w:rsidRPr="00845629">
        <w:rPr>
          <w:rFonts w:eastAsia="MS Mincho"/>
          <w:b/>
          <w:sz w:val="24"/>
          <w:szCs w:val="24"/>
          <w:lang w:val="ro-RO"/>
        </w:rPr>
        <w:t>toate prevederile caietului de sarcini</w:t>
      </w:r>
      <w:r w:rsidRPr="00845629">
        <w:rPr>
          <w:rFonts w:eastAsia="MS Mincho"/>
          <w:sz w:val="24"/>
          <w:szCs w:val="24"/>
          <w:lang w:val="ro-RO"/>
        </w:rPr>
        <w:t xml:space="preserve"> publicat in cadrul prezentei proceduri de atribuire şi ne obligăm </w:t>
      </w:r>
      <w:r w:rsidRPr="00845629">
        <w:rPr>
          <w:rFonts w:eastAsia="MS Mincho"/>
          <w:b/>
          <w:sz w:val="24"/>
          <w:szCs w:val="24"/>
          <w:lang w:val="ro-RO"/>
        </w:rPr>
        <w:t>să respectăm toate specificaţiile tehnice/cerinţele menţionate în conţinutul acestuia</w:t>
      </w:r>
      <w:r w:rsidRPr="00845629">
        <w:rPr>
          <w:rFonts w:eastAsia="MS Mincho"/>
          <w:sz w:val="24"/>
          <w:szCs w:val="24"/>
          <w:lang w:val="ro-RO"/>
        </w:rPr>
        <w:t xml:space="preserve">. </w:t>
      </w:r>
    </w:p>
    <w:p w14:paraId="2ADEA507" w14:textId="77777777" w:rsidR="002B1951" w:rsidRPr="00845629" w:rsidRDefault="002B1951" w:rsidP="002B1951">
      <w:pPr>
        <w:jc w:val="both"/>
        <w:rPr>
          <w:rFonts w:eastAsia="MS Mincho"/>
          <w:sz w:val="24"/>
          <w:szCs w:val="24"/>
          <w:lang w:val="ro-RO"/>
        </w:rPr>
      </w:pPr>
      <w:r w:rsidRPr="00845629">
        <w:rPr>
          <w:sz w:val="24"/>
          <w:szCs w:val="24"/>
          <w:lang w:val="ro-RO"/>
        </w:rPr>
        <w:tab/>
      </w:r>
      <w:r w:rsidRPr="00845629">
        <w:rPr>
          <w:rFonts w:eastAsia="MS Mincho"/>
          <w:sz w:val="24"/>
          <w:szCs w:val="24"/>
          <w:lang w:val="ro-RO"/>
        </w:rPr>
        <w:t>Această declaraţie are caracter irevocabil, reprezentând angajament ferm al SC………………………………………..……. pentru participarea la procedură.</w:t>
      </w:r>
    </w:p>
    <w:p w14:paraId="3A6DD01D" w14:textId="77777777" w:rsidR="00203CC8" w:rsidRPr="00845629" w:rsidRDefault="00203CC8" w:rsidP="00203CC8">
      <w:pPr>
        <w:jc w:val="both"/>
        <w:rPr>
          <w:rFonts w:eastAsia="MS Mincho"/>
          <w:sz w:val="24"/>
          <w:szCs w:val="24"/>
          <w:lang w:val="ro-RO"/>
        </w:rPr>
      </w:pPr>
    </w:p>
    <w:p w14:paraId="21D5C8D2" w14:textId="77777777" w:rsidR="00203CC8" w:rsidRPr="00845629" w:rsidRDefault="00203CC8" w:rsidP="00203CC8">
      <w:pPr>
        <w:rPr>
          <w:sz w:val="24"/>
          <w:szCs w:val="24"/>
          <w:lang w:val="ro-RO"/>
        </w:rPr>
      </w:pPr>
    </w:p>
    <w:p w14:paraId="2185E36D" w14:textId="77777777" w:rsidR="00203CC8" w:rsidRPr="00845629" w:rsidRDefault="00203CC8" w:rsidP="00203CC8">
      <w:pPr>
        <w:rPr>
          <w:sz w:val="24"/>
          <w:szCs w:val="24"/>
          <w:lang w:val="ro-RO"/>
        </w:rPr>
      </w:pPr>
    </w:p>
    <w:p w14:paraId="28729CD9" w14:textId="77777777" w:rsidR="00203CC8" w:rsidRPr="00845629" w:rsidRDefault="00203CC8" w:rsidP="00203CC8">
      <w:pPr>
        <w:rPr>
          <w:sz w:val="24"/>
          <w:szCs w:val="24"/>
          <w:lang w:val="ro-RO"/>
        </w:rPr>
      </w:pPr>
    </w:p>
    <w:p w14:paraId="4FF7F8EA" w14:textId="77777777" w:rsidR="00203CC8" w:rsidRPr="00845629" w:rsidRDefault="00203CC8" w:rsidP="00203CC8">
      <w:pPr>
        <w:rPr>
          <w:rFonts w:eastAsia="MS Mincho"/>
          <w:sz w:val="24"/>
          <w:szCs w:val="24"/>
          <w:lang w:val="ro-RO"/>
        </w:rPr>
      </w:pPr>
      <w:r w:rsidRPr="00845629">
        <w:rPr>
          <w:sz w:val="24"/>
          <w:szCs w:val="24"/>
          <w:lang w:val="ro-RO"/>
        </w:rPr>
        <w:t xml:space="preserve">Data </w:t>
      </w:r>
      <w:r w:rsidRPr="00845629">
        <w:rPr>
          <w:rFonts w:eastAsia="MS Mincho"/>
          <w:sz w:val="24"/>
          <w:szCs w:val="24"/>
          <w:lang w:val="ro-RO"/>
        </w:rPr>
        <w:t>:[…………………….]</w:t>
      </w:r>
    </w:p>
    <w:p w14:paraId="7714F8CE" w14:textId="77777777" w:rsidR="00203CC8" w:rsidRPr="00845629" w:rsidRDefault="00203CC8" w:rsidP="00203CC8">
      <w:pPr>
        <w:rPr>
          <w:rFonts w:eastAsia="MS Mincho"/>
          <w:sz w:val="24"/>
          <w:szCs w:val="24"/>
          <w:lang w:val="ro-RO"/>
        </w:rPr>
      </w:pPr>
    </w:p>
    <w:p w14:paraId="7A99E1D5" w14:textId="77777777" w:rsidR="00203CC8" w:rsidRPr="00845629" w:rsidRDefault="00203CC8" w:rsidP="00203CC8">
      <w:pPr>
        <w:rPr>
          <w:rFonts w:eastAsia="MS Mincho"/>
          <w:sz w:val="24"/>
          <w:szCs w:val="24"/>
          <w:lang w:val="ro-RO"/>
        </w:rPr>
      </w:pPr>
    </w:p>
    <w:p w14:paraId="7C7990E7" w14:textId="77777777" w:rsidR="00203CC8" w:rsidRPr="00845629" w:rsidRDefault="00203CC8" w:rsidP="00203CC8">
      <w:pPr>
        <w:rPr>
          <w:rFonts w:eastAsia="MS Mincho"/>
          <w:sz w:val="24"/>
          <w:szCs w:val="24"/>
          <w:lang w:val="ro-RO"/>
        </w:rPr>
      </w:pPr>
    </w:p>
    <w:p w14:paraId="5EB8D6BE" w14:textId="77777777" w:rsidR="00203CC8" w:rsidRPr="00845629" w:rsidRDefault="00203CC8" w:rsidP="00203CC8">
      <w:pPr>
        <w:rPr>
          <w:rFonts w:eastAsia="MS Mincho"/>
          <w:sz w:val="24"/>
          <w:szCs w:val="24"/>
          <w:lang w:val="ro-RO"/>
        </w:rPr>
      </w:pPr>
    </w:p>
    <w:p w14:paraId="7413155B" w14:textId="77777777" w:rsidR="00203CC8" w:rsidRPr="00845629" w:rsidRDefault="00203CC8" w:rsidP="00203CC8">
      <w:pPr>
        <w:rPr>
          <w:sz w:val="24"/>
          <w:szCs w:val="24"/>
          <w:lang w:val="ro-RO"/>
        </w:rPr>
      </w:pPr>
      <w:r w:rsidRPr="00845629">
        <w:rPr>
          <w:sz w:val="24"/>
          <w:szCs w:val="24"/>
          <w:lang w:val="ro-RO"/>
        </w:rPr>
        <w:t>(Numele şi Prenume</w:t>
      </w:r>
      <w:r w:rsidRPr="00845629">
        <w:rPr>
          <w:sz w:val="24"/>
          <w:szCs w:val="24"/>
          <w:u w:val="single"/>
          <w:lang w:val="ro-RO"/>
        </w:rPr>
        <w:t>)___________________              _</w:t>
      </w:r>
      <w:r w:rsidRPr="00845629">
        <w:rPr>
          <w:sz w:val="24"/>
          <w:szCs w:val="24"/>
          <w:lang w:val="ro-RO"/>
        </w:rPr>
        <w:t>,</w:t>
      </w:r>
    </w:p>
    <w:p w14:paraId="1B273833" w14:textId="77777777" w:rsidR="00203CC8" w:rsidRPr="00845629" w:rsidRDefault="00203CC8" w:rsidP="00203CC8">
      <w:pPr>
        <w:rPr>
          <w:sz w:val="24"/>
          <w:szCs w:val="24"/>
          <w:lang w:val="ro-RO"/>
        </w:rPr>
      </w:pPr>
      <w:r w:rsidRPr="00845629">
        <w:rPr>
          <w:i/>
          <w:sz w:val="24"/>
          <w:szCs w:val="24"/>
          <w:lang w:val="ro-RO"/>
        </w:rPr>
        <w:t xml:space="preserve"> (semnătura şi ştampilă)</w:t>
      </w:r>
      <w:r w:rsidRPr="00845629">
        <w:rPr>
          <w:sz w:val="24"/>
          <w:szCs w:val="24"/>
          <w:lang w:val="ro-RO"/>
        </w:rPr>
        <w:t>,</w:t>
      </w:r>
    </w:p>
    <w:p w14:paraId="4AA3C4FC" w14:textId="77777777" w:rsidR="00203CC8" w:rsidRPr="00845629" w:rsidRDefault="00203CC8" w:rsidP="00203CC8">
      <w:pPr>
        <w:rPr>
          <w:sz w:val="24"/>
          <w:szCs w:val="24"/>
          <w:lang w:val="ro-RO"/>
        </w:rPr>
      </w:pPr>
    </w:p>
    <w:p w14:paraId="07C8C3D4" w14:textId="77777777" w:rsidR="00203CC8" w:rsidRPr="00845629" w:rsidRDefault="00203CC8" w:rsidP="00203CC8">
      <w:pPr>
        <w:rPr>
          <w:sz w:val="24"/>
          <w:szCs w:val="24"/>
          <w:lang w:val="ro-RO"/>
        </w:rPr>
      </w:pPr>
    </w:p>
    <w:p w14:paraId="3C0D4C0C" w14:textId="77777777" w:rsidR="00203CC8" w:rsidRPr="00845629" w:rsidRDefault="00203CC8" w:rsidP="00203CC8">
      <w:pPr>
        <w:rPr>
          <w:sz w:val="24"/>
          <w:szCs w:val="24"/>
          <w:lang w:val="ro-RO"/>
        </w:rPr>
      </w:pPr>
    </w:p>
    <w:p w14:paraId="652B2C64" w14:textId="77777777" w:rsidR="00203CC8" w:rsidRPr="00845629" w:rsidRDefault="00203CC8" w:rsidP="00203CC8">
      <w:pPr>
        <w:rPr>
          <w:sz w:val="24"/>
          <w:szCs w:val="24"/>
          <w:lang w:val="ro-RO"/>
        </w:rPr>
      </w:pPr>
    </w:p>
    <w:p w14:paraId="4452F5D5" w14:textId="77777777" w:rsidR="00203CC8" w:rsidRPr="00845629" w:rsidRDefault="00203CC8" w:rsidP="00203CC8">
      <w:pPr>
        <w:rPr>
          <w:sz w:val="24"/>
          <w:szCs w:val="24"/>
          <w:lang w:val="ro-RO"/>
        </w:rPr>
      </w:pPr>
      <w:r w:rsidRPr="00845629">
        <w:rPr>
          <w:sz w:val="24"/>
          <w:szCs w:val="24"/>
          <w:lang w:val="ro-RO"/>
        </w:rPr>
        <w:t>in calitate de __________________, reprezentant legal autorizat sa semnez oferta pentru si in numele ____________________________________.</w:t>
      </w:r>
    </w:p>
    <w:p w14:paraId="3DADCFBC" w14:textId="77777777" w:rsidR="00203CC8" w:rsidRPr="00845629" w:rsidRDefault="00203CC8" w:rsidP="00203CC8">
      <w:pPr>
        <w:pStyle w:val="TableText"/>
        <w:tabs>
          <w:tab w:val="clear" w:pos="0"/>
          <w:tab w:val="left" w:pos="708"/>
        </w:tabs>
        <w:rPr>
          <w:szCs w:val="24"/>
          <w:lang w:val="ro-RO"/>
        </w:rPr>
      </w:pPr>
      <w:r w:rsidRPr="00845629">
        <w:rPr>
          <w:szCs w:val="24"/>
          <w:lang w:val="ro-RO"/>
        </w:rPr>
        <w:t xml:space="preserve">          </w:t>
      </w:r>
    </w:p>
    <w:p w14:paraId="50073397" w14:textId="77777777" w:rsidR="00203CC8" w:rsidRPr="00845629" w:rsidRDefault="00203CC8" w:rsidP="00203CC8">
      <w:pPr>
        <w:pStyle w:val="TableText"/>
        <w:tabs>
          <w:tab w:val="clear" w:pos="0"/>
          <w:tab w:val="left" w:pos="708"/>
        </w:tabs>
        <w:rPr>
          <w:i/>
          <w:iCs/>
          <w:szCs w:val="24"/>
          <w:lang w:val="ro-RO"/>
        </w:rPr>
      </w:pPr>
      <w:r w:rsidRPr="00845629">
        <w:rPr>
          <w:i/>
          <w:szCs w:val="24"/>
          <w:lang w:val="ro-RO"/>
        </w:rPr>
        <w:t>(denumire/nume operator economic)</w:t>
      </w:r>
      <w:r w:rsidRPr="00845629">
        <w:rPr>
          <w:i/>
          <w:iCs/>
          <w:szCs w:val="24"/>
          <w:lang w:val="ro-RO"/>
        </w:rPr>
        <w:t>.</w:t>
      </w:r>
    </w:p>
    <w:p w14:paraId="3F530EF5" w14:textId="77777777" w:rsidR="00203CC8" w:rsidRPr="00845629" w:rsidRDefault="00203CC8" w:rsidP="00203CC8">
      <w:pPr>
        <w:pStyle w:val="TableText"/>
        <w:tabs>
          <w:tab w:val="clear" w:pos="0"/>
          <w:tab w:val="left" w:pos="708"/>
        </w:tabs>
        <w:jc w:val="both"/>
        <w:rPr>
          <w:i/>
          <w:iCs/>
          <w:szCs w:val="24"/>
          <w:lang w:val="ro-RO"/>
        </w:rPr>
      </w:pPr>
    </w:p>
    <w:p w14:paraId="7071A471" w14:textId="77777777" w:rsidR="00203CC8" w:rsidRPr="00845629" w:rsidRDefault="00203CC8" w:rsidP="00203CC8">
      <w:pPr>
        <w:pStyle w:val="TableText"/>
        <w:tabs>
          <w:tab w:val="clear" w:pos="0"/>
          <w:tab w:val="left" w:pos="708"/>
        </w:tabs>
        <w:jc w:val="both"/>
        <w:rPr>
          <w:i/>
          <w:iCs/>
          <w:szCs w:val="24"/>
          <w:lang w:val="ro-RO"/>
        </w:rPr>
      </w:pPr>
    </w:p>
    <w:p w14:paraId="52BE8247" w14:textId="77777777" w:rsidR="0026728A" w:rsidRPr="00845629" w:rsidRDefault="0026728A" w:rsidP="00203CC8">
      <w:pPr>
        <w:pStyle w:val="TableText"/>
        <w:tabs>
          <w:tab w:val="clear" w:pos="0"/>
          <w:tab w:val="left" w:pos="708"/>
        </w:tabs>
        <w:jc w:val="both"/>
        <w:rPr>
          <w:i/>
          <w:iCs/>
          <w:szCs w:val="24"/>
          <w:lang w:val="ro-RO"/>
        </w:rPr>
      </w:pPr>
    </w:p>
    <w:p w14:paraId="7198C81D" w14:textId="77777777" w:rsidR="0026728A" w:rsidRPr="00845629" w:rsidRDefault="0026728A" w:rsidP="00203CC8">
      <w:pPr>
        <w:pStyle w:val="TableText"/>
        <w:tabs>
          <w:tab w:val="clear" w:pos="0"/>
          <w:tab w:val="left" w:pos="708"/>
        </w:tabs>
        <w:jc w:val="both"/>
        <w:rPr>
          <w:i/>
          <w:iCs/>
          <w:szCs w:val="24"/>
          <w:lang w:val="ro-RO"/>
        </w:rPr>
      </w:pPr>
    </w:p>
    <w:p w14:paraId="0D41F713" w14:textId="77777777" w:rsidR="00203CC8" w:rsidRPr="00845629" w:rsidRDefault="00203CC8" w:rsidP="00203CC8">
      <w:pPr>
        <w:pStyle w:val="DefaultText1"/>
        <w:jc w:val="right"/>
        <w:rPr>
          <w:b/>
          <w:bCs/>
          <w:i/>
          <w:iCs/>
          <w:color w:val="000000"/>
          <w:szCs w:val="24"/>
          <w:lang w:val="ro-RO"/>
        </w:rPr>
      </w:pPr>
    </w:p>
    <w:p w14:paraId="09A50403" w14:textId="1154B22B" w:rsidR="003C7AD4" w:rsidRPr="00845629" w:rsidRDefault="002B1951" w:rsidP="00DD242C">
      <w:pPr>
        <w:spacing w:after="200" w:line="276" w:lineRule="auto"/>
        <w:jc w:val="center"/>
        <w:rPr>
          <w:b/>
          <w:bCs/>
          <w:i/>
          <w:iCs/>
          <w:sz w:val="24"/>
          <w:szCs w:val="24"/>
          <w:lang w:val="ro-RO"/>
        </w:rPr>
      </w:pPr>
      <w:r w:rsidRPr="00845629">
        <w:rPr>
          <w:b/>
          <w:bCs/>
          <w:i/>
          <w:iCs/>
          <w:sz w:val="24"/>
          <w:szCs w:val="24"/>
          <w:lang w:val="ro-RO"/>
        </w:rPr>
        <w:t>                                                    </w:t>
      </w:r>
      <w:r w:rsidR="00176EF5" w:rsidRPr="00845629">
        <w:rPr>
          <w:b/>
          <w:bCs/>
          <w:i/>
          <w:iCs/>
          <w:sz w:val="24"/>
          <w:szCs w:val="24"/>
          <w:lang w:val="ro-RO"/>
        </w:rPr>
        <w:t xml:space="preserve">                                                       </w:t>
      </w:r>
      <w:r w:rsidR="00DD242C" w:rsidRPr="00845629">
        <w:rPr>
          <w:b/>
          <w:bCs/>
          <w:i/>
          <w:iCs/>
          <w:sz w:val="24"/>
          <w:szCs w:val="24"/>
          <w:lang w:val="ro-RO"/>
        </w:rPr>
        <w:tab/>
      </w:r>
      <w:r w:rsidR="00DD242C" w:rsidRPr="00845629">
        <w:rPr>
          <w:b/>
          <w:bCs/>
          <w:i/>
          <w:iCs/>
          <w:sz w:val="24"/>
          <w:szCs w:val="24"/>
          <w:lang w:val="ro-RO"/>
        </w:rPr>
        <w:tab/>
      </w:r>
    </w:p>
    <w:p w14:paraId="3BB85540" w14:textId="77777777" w:rsidR="00DD242C" w:rsidRPr="00845629" w:rsidRDefault="00DD242C" w:rsidP="00DD242C">
      <w:pPr>
        <w:spacing w:after="200" w:line="276" w:lineRule="auto"/>
        <w:rPr>
          <w:b/>
          <w:bCs/>
          <w:i/>
          <w:iCs/>
          <w:color w:val="000000"/>
          <w:sz w:val="24"/>
          <w:szCs w:val="24"/>
          <w:lang w:val="ro-RO"/>
        </w:rPr>
      </w:pPr>
    </w:p>
    <w:p w14:paraId="4705A7D8" w14:textId="77777777" w:rsidR="003C7AD4" w:rsidRPr="00845629" w:rsidRDefault="003C7AD4" w:rsidP="00203CC8">
      <w:pPr>
        <w:pStyle w:val="DefaultText1"/>
        <w:jc w:val="right"/>
        <w:rPr>
          <w:b/>
          <w:bCs/>
          <w:i/>
          <w:iCs/>
          <w:color w:val="000000"/>
          <w:szCs w:val="24"/>
          <w:lang w:val="ro-RO"/>
        </w:rPr>
      </w:pPr>
    </w:p>
    <w:p w14:paraId="3F04EEB2" w14:textId="1B3F56E7" w:rsidR="0026728A" w:rsidRPr="00845629" w:rsidRDefault="0026728A" w:rsidP="0026728A">
      <w:pPr>
        <w:spacing w:after="200" w:line="276" w:lineRule="auto"/>
        <w:rPr>
          <w:b/>
          <w:bCs/>
          <w:i/>
          <w:iCs/>
          <w:sz w:val="24"/>
          <w:szCs w:val="24"/>
          <w:lang w:val="ro-RO"/>
        </w:rPr>
      </w:pPr>
      <w:r w:rsidRPr="00845629">
        <w:rPr>
          <w:b/>
          <w:bCs/>
          <w:sz w:val="24"/>
          <w:szCs w:val="24"/>
          <w:lang w:val="ro-RO"/>
        </w:rPr>
        <w:t>OFERTANT</w:t>
      </w:r>
      <w:r w:rsidRPr="00845629">
        <w:rPr>
          <w:b/>
          <w:bCs/>
          <w:i/>
          <w:iCs/>
          <w:sz w:val="24"/>
          <w:szCs w:val="24"/>
          <w:lang w:val="ro-RO"/>
        </w:rPr>
        <w:t>      </w:t>
      </w:r>
      <w:r w:rsidR="00DD242C" w:rsidRPr="00845629">
        <w:rPr>
          <w:b/>
          <w:bCs/>
          <w:i/>
          <w:iCs/>
          <w:sz w:val="24"/>
          <w:szCs w:val="24"/>
          <w:lang w:val="ro-RO"/>
        </w:rPr>
        <w:tab/>
      </w:r>
      <w:r w:rsidR="00DD242C" w:rsidRPr="00845629">
        <w:rPr>
          <w:b/>
          <w:bCs/>
          <w:i/>
          <w:iCs/>
          <w:sz w:val="24"/>
          <w:szCs w:val="24"/>
          <w:lang w:val="ro-RO"/>
        </w:rPr>
        <w:tab/>
      </w:r>
      <w:r w:rsidR="00DD242C" w:rsidRPr="00845629">
        <w:rPr>
          <w:b/>
          <w:bCs/>
          <w:i/>
          <w:iCs/>
          <w:sz w:val="24"/>
          <w:szCs w:val="24"/>
          <w:lang w:val="ro-RO"/>
        </w:rPr>
        <w:tab/>
      </w:r>
      <w:r w:rsidRPr="00845629">
        <w:rPr>
          <w:b/>
          <w:bCs/>
          <w:i/>
          <w:iCs/>
          <w:sz w:val="24"/>
          <w:szCs w:val="24"/>
          <w:lang w:val="ro-RO"/>
        </w:rPr>
        <w:t xml:space="preserve">                                                               </w:t>
      </w:r>
      <w:r w:rsidRPr="00845629">
        <w:rPr>
          <w:b/>
          <w:i/>
          <w:snapToGrid w:val="0"/>
          <w:sz w:val="24"/>
          <w:szCs w:val="24"/>
          <w:lang w:val="ro-RO" w:eastAsia="en-US"/>
        </w:rPr>
        <w:t>FORMULAR 10</w:t>
      </w:r>
    </w:p>
    <w:p w14:paraId="3B460BB7" w14:textId="77777777" w:rsidR="0026728A" w:rsidRPr="00845629" w:rsidRDefault="0026728A" w:rsidP="0026728A">
      <w:pPr>
        <w:rPr>
          <w:sz w:val="24"/>
          <w:szCs w:val="24"/>
          <w:lang w:val="ro-RO"/>
        </w:rPr>
      </w:pPr>
      <w:r w:rsidRPr="00845629">
        <w:rPr>
          <w:sz w:val="24"/>
          <w:szCs w:val="24"/>
          <w:lang w:val="ro-RO"/>
        </w:rPr>
        <w:t>……………………………</w:t>
      </w:r>
    </w:p>
    <w:p w14:paraId="093C3849" w14:textId="77777777" w:rsidR="0026728A" w:rsidRPr="00845629" w:rsidRDefault="0026728A" w:rsidP="0026728A">
      <w:pPr>
        <w:rPr>
          <w:i/>
          <w:iCs/>
          <w:sz w:val="24"/>
          <w:szCs w:val="24"/>
          <w:lang w:val="ro-RO"/>
        </w:rPr>
      </w:pPr>
      <w:r w:rsidRPr="00845629">
        <w:rPr>
          <w:i/>
          <w:iCs/>
          <w:sz w:val="24"/>
          <w:szCs w:val="24"/>
          <w:lang w:val="ro-RO"/>
        </w:rPr>
        <w:t>(denumire)</w:t>
      </w:r>
    </w:p>
    <w:p w14:paraId="664802F6" w14:textId="77777777" w:rsidR="0026728A" w:rsidRPr="00845629" w:rsidRDefault="0026728A" w:rsidP="0026728A">
      <w:pPr>
        <w:jc w:val="center"/>
        <w:rPr>
          <w:sz w:val="24"/>
          <w:szCs w:val="24"/>
          <w:lang w:val="ro-RO"/>
        </w:rPr>
      </w:pPr>
    </w:p>
    <w:p w14:paraId="73A68B47" w14:textId="77777777" w:rsidR="0026728A" w:rsidRPr="00845629" w:rsidRDefault="0026728A" w:rsidP="0026728A">
      <w:pPr>
        <w:jc w:val="center"/>
        <w:rPr>
          <w:b/>
          <w:bCs/>
          <w:caps/>
          <w:sz w:val="24"/>
          <w:szCs w:val="24"/>
          <w:lang w:val="ro-RO"/>
        </w:rPr>
      </w:pPr>
    </w:p>
    <w:p w14:paraId="61440B77" w14:textId="0A27D387" w:rsidR="00EA6F3E" w:rsidRPr="00845629" w:rsidRDefault="00EA6F3E" w:rsidP="00EA6F3E">
      <w:pPr>
        <w:jc w:val="center"/>
        <w:rPr>
          <w:caps/>
          <w:sz w:val="24"/>
          <w:szCs w:val="24"/>
          <w:lang w:val="ro-RO"/>
        </w:rPr>
      </w:pPr>
      <w:r w:rsidRPr="00845629">
        <w:rPr>
          <w:b/>
          <w:bCs/>
          <w:caps/>
          <w:sz w:val="24"/>
          <w:szCs w:val="24"/>
          <w:lang w:val="ro-RO"/>
        </w:rPr>
        <w:t>Declaraţie referitoare la RESURSELE tehnice SOLICITATE</w:t>
      </w:r>
    </w:p>
    <w:p w14:paraId="0A78CB85" w14:textId="77777777" w:rsidR="00EA6F3E" w:rsidRPr="00845629" w:rsidRDefault="00EA6F3E" w:rsidP="00EA6F3E">
      <w:pPr>
        <w:autoSpaceDE w:val="0"/>
        <w:autoSpaceDN w:val="0"/>
        <w:adjustRightInd w:val="0"/>
        <w:spacing w:line="360" w:lineRule="auto"/>
        <w:jc w:val="both"/>
        <w:rPr>
          <w:iCs/>
          <w:sz w:val="16"/>
          <w:szCs w:val="16"/>
          <w:lang w:val="ro-RO"/>
        </w:rPr>
      </w:pPr>
    </w:p>
    <w:p w14:paraId="1B14A650" w14:textId="77777777" w:rsidR="0026728A" w:rsidRPr="00845629" w:rsidRDefault="0026728A" w:rsidP="0026728A">
      <w:pPr>
        <w:pStyle w:val="CommentText"/>
        <w:jc w:val="both"/>
        <w:rPr>
          <w:sz w:val="24"/>
          <w:szCs w:val="24"/>
        </w:rPr>
      </w:pPr>
    </w:p>
    <w:p w14:paraId="023D02AA" w14:textId="77777777" w:rsidR="0026728A" w:rsidRPr="00845629" w:rsidRDefault="0026728A" w:rsidP="0026728A">
      <w:pPr>
        <w:jc w:val="both"/>
        <w:rPr>
          <w:sz w:val="24"/>
          <w:szCs w:val="24"/>
          <w:lang w:val="ro-RO"/>
        </w:rPr>
      </w:pPr>
    </w:p>
    <w:p w14:paraId="799BDEB0" w14:textId="6A00D293" w:rsidR="0026728A" w:rsidRPr="00845629" w:rsidRDefault="0026728A" w:rsidP="007A414C">
      <w:pPr>
        <w:ind w:firstLine="720"/>
        <w:jc w:val="both"/>
        <w:rPr>
          <w:sz w:val="24"/>
          <w:szCs w:val="24"/>
          <w:lang w:val="ro-RO"/>
        </w:rPr>
      </w:pPr>
      <w:r w:rsidRPr="00845629">
        <w:rPr>
          <w:sz w:val="24"/>
          <w:szCs w:val="24"/>
          <w:lang w:val="ro-RO"/>
        </w:rPr>
        <w:t xml:space="preserve">Subsemnatul …………………………………………………. (nume şi prenume in clar a persoanei autorizate), reprezentant împuternicit al ............................................................................ (denumirea/numele si sediul/adresa ofertantului), in calitate de ofertant la procedura nr. </w:t>
      </w:r>
      <w:r w:rsidR="00AE2A5B">
        <w:rPr>
          <w:sz w:val="24"/>
          <w:szCs w:val="24"/>
          <w:lang w:val="ro-RO"/>
        </w:rPr>
        <w:t>160</w:t>
      </w:r>
      <w:r w:rsidR="00EA6F3E" w:rsidRPr="00845629">
        <w:rPr>
          <w:sz w:val="24"/>
          <w:szCs w:val="24"/>
          <w:lang w:val="ro-RO"/>
        </w:rPr>
        <w:t>/202</w:t>
      </w:r>
      <w:r w:rsidR="00AE2A5B">
        <w:rPr>
          <w:sz w:val="24"/>
          <w:szCs w:val="24"/>
          <w:lang w:val="ro-RO"/>
        </w:rPr>
        <w:t>4</w:t>
      </w:r>
      <w:r w:rsidRPr="00845629">
        <w:rPr>
          <w:sz w:val="24"/>
          <w:szCs w:val="24"/>
          <w:lang w:val="ro-RO"/>
        </w:rPr>
        <w:t xml:space="preserve"> organizata pentru atribuirea contractului de achiziţie ………………………… ………………………………………………….. ……………… ,</w:t>
      </w:r>
      <w:r w:rsidRPr="00845629">
        <w:rPr>
          <w:i/>
          <w:iCs/>
          <w:sz w:val="24"/>
          <w:szCs w:val="24"/>
          <w:lang w:val="ro-RO"/>
        </w:rPr>
        <w:t xml:space="preserve"> </w:t>
      </w:r>
      <w:r w:rsidRPr="00845629">
        <w:rPr>
          <w:sz w:val="24"/>
          <w:szCs w:val="24"/>
          <w:lang w:val="ro-RO"/>
        </w:rPr>
        <w:t xml:space="preserve"> in nume propriu, </w:t>
      </w:r>
      <w:r w:rsidRPr="00845629">
        <w:rPr>
          <w:b/>
          <w:bCs/>
          <w:sz w:val="24"/>
          <w:szCs w:val="24"/>
          <w:lang w:val="ro-RO"/>
        </w:rPr>
        <w:t>declar c</w:t>
      </w:r>
      <w:r w:rsidR="0065756A" w:rsidRPr="00845629">
        <w:rPr>
          <w:b/>
          <w:bCs/>
          <w:sz w:val="24"/>
          <w:szCs w:val="24"/>
          <w:lang w:val="ro-RO"/>
        </w:rPr>
        <w:t>ă</w:t>
      </w:r>
      <w:r w:rsidRPr="00845629">
        <w:rPr>
          <w:b/>
          <w:bCs/>
          <w:sz w:val="24"/>
          <w:szCs w:val="24"/>
          <w:lang w:val="ro-RO"/>
        </w:rPr>
        <w:t xml:space="preserve"> sunt de acord si ca mă angajez sa respect întocmai</w:t>
      </w:r>
      <w:r w:rsidRPr="00845629">
        <w:rPr>
          <w:sz w:val="24"/>
          <w:szCs w:val="24"/>
          <w:lang w:val="ro-RO"/>
        </w:rPr>
        <w:t xml:space="preserve"> toate prevederile </w:t>
      </w:r>
      <w:r w:rsidR="0065756A" w:rsidRPr="00845629">
        <w:rPr>
          <w:sz w:val="24"/>
          <w:szCs w:val="24"/>
          <w:lang w:val="ro-RO"/>
        </w:rPr>
        <w:t>documentației</w:t>
      </w:r>
      <w:r w:rsidRPr="00845629">
        <w:rPr>
          <w:sz w:val="24"/>
          <w:szCs w:val="24"/>
          <w:lang w:val="ro-RO"/>
        </w:rPr>
        <w:t xml:space="preserve"> procedurii, referitoare</w:t>
      </w:r>
      <w:r w:rsidR="007A414C" w:rsidRPr="00845629">
        <w:rPr>
          <w:sz w:val="24"/>
          <w:szCs w:val="24"/>
          <w:lang w:val="ro-RO"/>
        </w:rPr>
        <w:t xml:space="preserve"> la </w:t>
      </w:r>
      <w:r w:rsidR="0065756A" w:rsidRPr="00845629">
        <w:rPr>
          <w:sz w:val="24"/>
          <w:szCs w:val="24"/>
          <w:lang w:val="ro-RO"/>
        </w:rPr>
        <w:t>dotările</w:t>
      </w:r>
      <w:r w:rsidR="007A414C" w:rsidRPr="00845629">
        <w:rPr>
          <w:sz w:val="24"/>
          <w:szCs w:val="24"/>
          <w:lang w:val="ro-RO"/>
        </w:rPr>
        <w:t xml:space="preserve"> tehnica specifica,  echipamentul tehnic, mijloacele de transport </w:t>
      </w:r>
      <w:r w:rsidR="0065756A" w:rsidRPr="00845629">
        <w:rPr>
          <w:sz w:val="24"/>
          <w:szCs w:val="24"/>
          <w:lang w:val="ro-RO"/>
        </w:rPr>
        <w:t>și</w:t>
      </w:r>
      <w:r w:rsidR="007A414C" w:rsidRPr="00845629">
        <w:rPr>
          <w:sz w:val="24"/>
          <w:szCs w:val="24"/>
          <w:lang w:val="ro-RO"/>
        </w:rPr>
        <w:t xml:space="preserve"> alte mijloace fixe pe care ne angajam să le utilizam pentru îndeplinirea contractului</w:t>
      </w:r>
    </w:p>
    <w:p w14:paraId="6BBB0936" w14:textId="77777777" w:rsidR="0026728A" w:rsidRPr="00845629" w:rsidRDefault="0026728A" w:rsidP="0026728A">
      <w:pPr>
        <w:ind w:firstLine="720"/>
        <w:jc w:val="both"/>
        <w:rPr>
          <w:b/>
          <w:bCs/>
          <w:sz w:val="24"/>
          <w:szCs w:val="24"/>
          <w:lang w:val="ro-RO"/>
        </w:rPr>
      </w:pPr>
    </w:p>
    <w:p w14:paraId="015D5688" w14:textId="77777777" w:rsidR="007A414C" w:rsidRPr="00845629" w:rsidRDefault="007A414C" w:rsidP="007A414C">
      <w:pPr>
        <w:jc w:val="center"/>
        <w:rPr>
          <w:caps/>
          <w:sz w:val="24"/>
          <w:szCs w:val="24"/>
          <w:lang w:val="ro-RO"/>
        </w:rPr>
      </w:pPr>
      <w:r w:rsidRPr="00845629">
        <w:rPr>
          <w:caps/>
          <w:sz w:val="24"/>
          <w:szCs w:val="24"/>
          <w:lang w:val="ro-RO"/>
        </w:rPr>
        <w:t>Lista privind principalele mijloace  tehnice</w:t>
      </w:r>
    </w:p>
    <w:p w14:paraId="74CD40E5" w14:textId="77777777" w:rsidR="007A414C" w:rsidRPr="00845629" w:rsidRDefault="007A414C" w:rsidP="007A414C">
      <w:pPr>
        <w:jc w:val="center"/>
        <w:rPr>
          <w:caps/>
          <w:sz w:val="24"/>
          <w:szCs w:val="24"/>
          <w:lang w:val="ro-RO"/>
        </w:rPr>
      </w:pPr>
      <w:r w:rsidRPr="00845629">
        <w:rPr>
          <w:caps/>
          <w:sz w:val="24"/>
          <w:szCs w:val="24"/>
          <w:lang w:val="ro-RO"/>
        </w:rPr>
        <w:t xml:space="preserve">de care dispunem pentru indeplinirea contractului </w:t>
      </w:r>
    </w:p>
    <w:p w14:paraId="013F98D1" w14:textId="77777777" w:rsidR="007A414C" w:rsidRPr="00845629" w:rsidRDefault="007A414C" w:rsidP="007A414C">
      <w:pPr>
        <w:jc w:val="center"/>
        <w:rPr>
          <w:b/>
          <w:caps/>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3892"/>
        <w:gridCol w:w="1202"/>
        <w:gridCol w:w="1620"/>
        <w:gridCol w:w="1885"/>
      </w:tblGrid>
      <w:tr w:rsidR="007A414C" w:rsidRPr="00845629" w14:paraId="7FD24BB0" w14:textId="77777777" w:rsidTr="007A414C">
        <w:tc>
          <w:tcPr>
            <w:tcW w:w="815" w:type="dxa"/>
          </w:tcPr>
          <w:p w14:paraId="7FD64018" w14:textId="77777777" w:rsidR="007A414C" w:rsidRPr="00845629" w:rsidRDefault="007A414C" w:rsidP="0038478D">
            <w:pPr>
              <w:jc w:val="center"/>
              <w:rPr>
                <w:rFonts w:eastAsia="Calibri"/>
                <w:b/>
                <w:sz w:val="24"/>
                <w:szCs w:val="24"/>
                <w:lang w:val="ro-RO"/>
              </w:rPr>
            </w:pPr>
            <w:r w:rsidRPr="00845629">
              <w:rPr>
                <w:rFonts w:eastAsia="Calibri"/>
                <w:b/>
                <w:sz w:val="24"/>
                <w:szCs w:val="24"/>
                <w:lang w:val="ro-RO"/>
              </w:rPr>
              <w:t>Nr.</w:t>
            </w:r>
          </w:p>
          <w:p w14:paraId="5965E56F" w14:textId="77777777" w:rsidR="007A414C" w:rsidRPr="00845629" w:rsidRDefault="007A414C" w:rsidP="0038478D">
            <w:pPr>
              <w:tabs>
                <w:tab w:val="left" w:pos="540"/>
              </w:tabs>
              <w:jc w:val="center"/>
              <w:rPr>
                <w:rFonts w:eastAsia="Calibri"/>
                <w:b/>
                <w:sz w:val="24"/>
                <w:szCs w:val="24"/>
                <w:lang w:val="ro-RO"/>
              </w:rPr>
            </w:pPr>
            <w:r w:rsidRPr="00845629">
              <w:rPr>
                <w:rFonts w:eastAsia="Calibri"/>
                <w:b/>
                <w:sz w:val="24"/>
                <w:szCs w:val="24"/>
                <w:lang w:val="ro-RO"/>
              </w:rPr>
              <w:t>crt.</w:t>
            </w:r>
          </w:p>
        </w:tc>
        <w:tc>
          <w:tcPr>
            <w:tcW w:w="4016" w:type="dxa"/>
          </w:tcPr>
          <w:p w14:paraId="351FBD59" w14:textId="77777777" w:rsidR="007A414C" w:rsidRPr="00845629" w:rsidRDefault="007A414C" w:rsidP="0038478D">
            <w:pPr>
              <w:jc w:val="center"/>
              <w:rPr>
                <w:rFonts w:eastAsia="Calibri"/>
                <w:b/>
                <w:sz w:val="24"/>
                <w:szCs w:val="24"/>
                <w:lang w:val="ro-RO"/>
              </w:rPr>
            </w:pPr>
            <w:r w:rsidRPr="00845629">
              <w:rPr>
                <w:rFonts w:eastAsia="Calibri"/>
                <w:b/>
                <w:sz w:val="24"/>
                <w:szCs w:val="24"/>
                <w:lang w:val="ro-RO"/>
              </w:rPr>
              <w:t>Denumire utilaje, instalaţii, echipamente tehnice etc.</w:t>
            </w:r>
          </w:p>
        </w:tc>
        <w:tc>
          <w:tcPr>
            <w:tcW w:w="1226" w:type="dxa"/>
          </w:tcPr>
          <w:p w14:paraId="1DAFD9FF" w14:textId="77777777" w:rsidR="007A414C" w:rsidRPr="00845629" w:rsidRDefault="007A414C" w:rsidP="0038478D">
            <w:pPr>
              <w:jc w:val="center"/>
              <w:rPr>
                <w:rFonts w:eastAsia="Calibri"/>
                <w:b/>
                <w:sz w:val="24"/>
                <w:szCs w:val="24"/>
                <w:lang w:val="ro-RO"/>
              </w:rPr>
            </w:pPr>
            <w:r w:rsidRPr="00845629">
              <w:rPr>
                <w:rFonts w:eastAsia="Calibri"/>
                <w:b/>
                <w:sz w:val="24"/>
                <w:szCs w:val="24"/>
                <w:lang w:val="ro-RO"/>
              </w:rPr>
              <w:t>U.M.</w:t>
            </w:r>
          </w:p>
        </w:tc>
        <w:tc>
          <w:tcPr>
            <w:tcW w:w="1643" w:type="dxa"/>
          </w:tcPr>
          <w:p w14:paraId="7E4ADD3B" w14:textId="77777777" w:rsidR="007A414C" w:rsidRPr="00845629" w:rsidRDefault="007A414C" w:rsidP="0038478D">
            <w:pPr>
              <w:jc w:val="center"/>
              <w:rPr>
                <w:rFonts w:eastAsia="Calibri"/>
                <w:b/>
                <w:sz w:val="24"/>
                <w:szCs w:val="24"/>
                <w:lang w:val="ro-RO"/>
              </w:rPr>
            </w:pPr>
            <w:r w:rsidRPr="00845629">
              <w:rPr>
                <w:rFonts w:eastAsia="Calibri"/>
                <w:b/>
                <w:sz w:val="24"/>
                <w:szCs w:val="24"/>
                <w:lang w:val="ro-RO"/>
              </w:rPr>
              <w:t>Cantitate</w:t>
            </w:r>
          </w:p>
        </w:tc>
        <w:tc>
          <w:tcPr>
            <w:tcW w:w="1928" w:type="dxa"/>
          </w:tcPr>
          <w:p w14:paraId="19161938" w14:textId="77777777" w:rsidR="007A414C" w:rsidRPr="00845629" w:rsidRDefault="007A414C" w:rsidP="0038478D">
            <w:pPr>
              <w:jc w:val="center"/>
              <w:rPr>
                <w:rFonts w:eastAsia="Calibri"/>
                <w:b/>
                <w:sz w:val="24"/>
                <w:szCs w:val="24"/>
                <w:lang w:val="ro-RO"/>
              </w:rPr>
            </w:pPr>
            <w:r w:rsidRPr="00845629">
              <w:rPr>
                <w:rFonts w:eastAsia="Calibri"/>
                <w:b/>
                <w:sz w:val="24"/>
                <w:szCs w:val="24"/>
                <w:lang w:val="ro-RO"/>
              </w:rPr>
              <w:t>Forma deţinere</w:t>
            </w:r>
          </w:p>
        </w:tc>
      </w:tr>
      <w:tr w:rsidR="007A414C" w:rsidRPr="00845629" w14:paraId="2F84F721" w14:textId="77777777" w:rsidTr="007A414C">
        <w:tc>
          <w:tcPr>
            <w:tcW w:w="815" w:type="dxa"/>
          </w:tcPr>
          <w:p w14:paraId="41AE90AE" w14:textId="77777777" w:rsidR="007A414C" w:rsidRPr="00845629" w:rsidRDefault="007A414C" w:rsidP="0038478D">
            <w:pPr>
              <w:jc w:val="both"/>
              <w:rPr>
                <w:rFonts w:eastAsia="Calibri"/>
                <w:b/>
                <w:caps/>
                <w:sz w:val="24"/>
                <w:szCs w:val="24"/>
                <w:lang w:val="ro-RO"/>
              </w:rPr>
            </w:pPr>
          </w:p>
        </w:tc>
        <w:tc>
          <w:tcPr>
            <w:tcW w:w="4016" w:type="dxa"/>
          </w:tcPr>
          <w:p w14:paraId="60F132DC" w14:textId="77777777" w:rsidR="007A414C" w:rsidRPr="00845629" w:rsidRDefault="007A414C" w:rsidP="0038478D">
            <w:pPr>
              <w:jc w:val="both"/>
              <w:rPr>
                <w:rFonts w:eastAsia="Calibri"/>
                <w:b/>
                <w:caps/>
                <w:sz w:val="24"/>
                <w:szCs w:val="24"/>
                <w:lang w:val="ro-RO"/>
              </w:rPr>
            </w:pPr>
          </w:p>
        </w:tc>
        <w:tc>
          <w:tcPr>
            <w:tcW w:w="1226" w:type="dxa"/>
          </w:tcPr>
          <w:p w14:paraId="2038FEFC" w14:textId="77777777" w:rsidR="007A414C" w:rsidRPr="00845629" w:rsidRDefault="007A414C" w:rsidP="0038478D">
            <w:pPr>
              <w:jc w:val="both"/>
              <w:rPr>
                <w:rFonts w:eastAsia="Calibri"/>
                <w:b/>
                <w:caps/>
                <w:sz w:val="24"/>
                <w:szCs w:val="24"/>
                <w:lang w:val="ro-RO"/>
              </w:rPr>
            </w:pPr>
          </w:p>
        </w:tc>
        <w:tc>
          <w:tcPr>
            <w:tcW w:w="1643" w:type="dxa"/>
          </w:tcPr>
          <w:p w14:paraId="459AD3F3" w14:textId="77777777" w:rsidR="007A414C" w:rsidRPr="00845629" w:rsidRDefault="007A414C" w:rsidP="0038478D">
            <w:pPr>
              <w:jc w:val="both"/>
              <w:rPr>
                <w:rFonts w:eastAsia="Calibri"/>
                <w:b/>
                <w:caps/>
                <w:sz w:val="24"/>
                <w:szCs w:val="24"/>
                <w:lang w:val="ro-RO"/>
              </w:rPr>
            </w:pPr>
          </w:p>
        </w:tc>
        <w:tc>
          <w:tcPr>
            <w:tcW w:w="1928" w:type="dxa"/>
          </w:tcPr>
          <w:p w14:paraId="5FC1F947" w14:textId="77777777" w:rsidR="007A414C" w:rsidRPr="00845629" w:rsidRDefault="007A414C" w:rsidP="0038478D">
            <w:pPr>
              <w:jc w:val="both"/>
              <w:rPr>
                <w:rFonts w:eastAsia="Calibri"/>
                <w:b/>
                <w:caps/>
                <w:sz w:val="24"/>
                <w:szCs w:val="24"/>
                <w:lang w:val="ro-RO"/>
              </w:rPr>
            </w:pPr>
          </w:p>
        </w:tc>
      </w:tr>
      <w:tr w:rsidR="007A414C" w:rsidRPr="00845629" w14:paraId="53FC4334" w14:textId="77777777" w:rsidTr="007A414C">
        <w:tc>
          <w:tcPr>
            <w:tcW w:w="815" w:type="dxa"/>
          </w:tcPr>
          <w:p w14:paraId="1B097AC4" w14:textId="77777777" w:rsidR="007A414C" w:rsidRPr="00845629" w:rsidRDefault="007A414C" w:rsidP="0038478D">
            <w:pPr>
              <w:jc w:val="both"/>
              <w:rPr>
                <w:rFonts w:eastAsia="Calibri"/>
                <w:b/>
                <w:caps/>
                <w:sz w:val="24"/>
                <w:szCs w:val="24"/>
                <w:lang w:val="ro-RO"/>
              </w:rPr>
            </w:pPr>
          </w:p>
        </w:tc>
        <w:tc>
          <w:tcPr>
            <w:tcW w:w="4016" w:type="dxa"/>
          </w:tcPr>
          <w:p w14:paraId="55B77982" w14:textId="77777777" w:rsidR="007A414C" w:rsidRPr="00845629" w:rsidRDefault="007A414C" w:rsidP="0038478D">
            <w:pPr>
              <w:jc w:val="both"/>
              <w:rPr>
                <w:rFonts w:eastAsia="Calibri"/>
                <w:b/>
                <w:caps/>
                <w:sz w:val="24"/>
                <w:szCs w:val="24"/>
                <w:lang w:val="ro-RO"/>
              </w:rPr>
            </w:pPr>
          </w:p>
        </w:tc>
        <w:tc>
          <w:tcPr>
            <w:tcW w:w="1226" w:type="dxa"/>
          </w:tcPr>
          <w:p w14:paraId="7ABD54ED" w14:textId="77777777" w:rsidR="007A414C" w:rsidRPr="00845629" w:rsidRDefault="007A414C" w:rsidP="0038478D">
            <w:pPr>
              <w:jc w:val="both"/>
              <w:rPr>
                <w:rFonts w:eastAsia="Calibri"/>
                <w:b/>
                <w:caps/>
                <w:sz w:val="24"/>
                <w:szCs w:val="24"/>
                <w:lang w:val="ro-RO"/>
              </w:rPr>
            </w:pPr>
          </w:p>
        </w:tc>
        <w:tc>
          <w:tcPr>
            <w:tcW w:w="1643" w:type="dxa"/>
          </w:tcPr>
          <w:p w14:paraId="4C700D18" w14:textId="77777777" w:rsidR="007A414C" w:rsidRPr="00845629" w:rsidRDefault="007A414C" w:rsidP="0038478D">
            <w:pPr>
              <w:jc w:val="both"/>
              <w:rPr>
                <w:rFonts w:eastAsia="Calibri"/>
                <w:b/>
                <w:caps/>
                <w:sz w:val="24"/>
                <w:szCs w:val="24"/>
                <w:lang w:val="ro-RO"/>
              </w:rPr>
            </w:pPr>
          </w:p>
        </w:tc>
        <w:tc>
          <w:tcPr>
            <w:tcW w:w="1928" w:type="dxa"/>
          </w:tcPr>
          <w:p w14:paraId="01B33B72" w14:textId="77777777" w:rsidR="007A414C" w:rsidRPr="00845629" w:rsidRDefault="007A414C" w:rsidP="0038478D">
            <w:pPr>
              <w:jc w:val="both"/>
              <w:rPr>
                <w:rFonts w:eastAsia="Calibri"/>
                <w:b/>
                <w:caps/>
                <w:sz w:val="24"/>
                <w:szCs w:val="24"/>
                <w:lang w:val="ro-RO"/>
              </w:rPr>
            </w:pPr>
          </w:p>
        </w:tc>
      </w:tr>
      <w:tr w:rsidR="007A414C" w:rsidRPr="00845629" w14:paraId="12715B1E" w14:textId="77777777" w:rsidTr="007A414C">
        <w:tc>
          <w:tcPr>
            <w:tcW w:w="815" w:type="dxa"/>
          </w:tcPr>
          <w:p w14:paraId="0FAB03FA" w14:textId="77777777" w:rsidR="007A414C" w:rsidRPr="00845629" w:rsidRDefault="007A414C" w:rsidP="0038478D">
            <w:pPr>
              <w:jc w:val="both"/>
              <w:rPr>
                <w:rFonts w:eastAsia="Calibri"/>
                <w:b/>
                <w:caps/>
                <w:sz w:val="24"/>
                <w:szCs w:val="24"/>
                <w:lang w:val="ro-RO"/>
              </w:rPr>
            </w:pPr>
          </w:p>
        </w:tc>
        <w:tc>
          <w:tcPr>
            <w:tcW w:w="4016" w:type="dxa"/>
          </w:tcPr>
          <w:p w14:paraId="2EC44F62" w14:textId="77777777" w:rsidR="007A414C" w:rsidRPr="00845629" w:rsidRDefault="007A414C" w:rsidP="0038478D">
            <w:pPr>
              <w:jc w:val="both"/>
              <w:rPr>
                <w:rFonts w:eastAsia="Calibri"/>
                <w:b/>
                <w:caps/>
                <w:sz w:val="24"/>
                <w:szCs w:val="24"/>
                <w:lang w:val="ro-RO"/>
              </w:rPr>
            </w:pPr>
          </w:p>
        </w:tc>
        <w:tc>
          <w:tcPr>
            <w:tcW w:w="1226" w:type="dxa"/>
          </w:tcPr>
          <w:p w14:paraId="3C2639F8" w14:textId="77777777" w:rsidR="007A414C" w:rsidRPr="00845629" w:rsidRDefault="007A414C" w:rsidP="0038478D">
            <w:pPr>
              <w:jc w:val="both"/>
              <w:rPr>
                <w:rFonts w:eastAsia="Calibri"/>
                <w:b/>
                <w:caps/>
                <w:sz w:val="24"/>
                <w:szCs w:val="24"/>
                <w:lang w:val="ro-RO"/>
              </w:rPr>
            </w:pPr>
          </w:p>
        </w:tc>
        <w:tc>
          <w:tcPr>
            <w:tcW w:w="1643" w:type="dxa"/>
          </w:tcPr>
          <w:p w14:paraId="218AB0FE" w14:textId="77777777" w:rsidR="007A414C" w:rsidRPr="00845629" w:rsidRDefault="007A414C" w:rsidP="0038478D">
            <w:pPr>
              <w:jc w:val="both"/>
              <w:rPr>
                <w:rFonts w:eastAsia="Calibri"/>
                <w:b/>
                <w:caps/>
                <w:sz w:val="24"/>
                <w:szCs w:val="24"/>
                <w:lang w:val="ro-RO"/>
              </w:rPr>
            </w:pPr>
          </w:p>
        </w:tc>
        <w:tc>
          <w:tcPr>
            <w:tcW w:w="1928" w:type="dxa"/>
          </w:tcPr>
          <w:p w14:paraId="60B4C834" w14:textId="77777777" w:rsidR="007A414C" w:rsidRPr="00845629" w:rsidRDefault="007A414C" w:rsidP="0038478D">
            <w:pPr>
              <w:jc w:val="both"/>
              <w:rPr>
                <w:rFonts w:eastAsia="Calibri"/>
                <w:b/>
                <w:caps/>
                <w:sz w:val="24"/>
                <w:szCs w:val="24"/>
                <w:lang w:val="ro-RO"/>
              </w:rPr>
            </w:pPr>
          </w:p>
        </w:tc>
      </w:tr>
      <w:tr w:rsidR="007A414C" w:rsidRPr="00845629" w14:paraId="37F2942A" w14:textId="77777777" w:rsidTr="007A414C">
        <w:tc>
          <w:tcPr>
            <w:tcW w:w="815" w:type="dxa"/>
          </w:tcPr>
          <w:p w14:paraId="21C15AC7" w14:textId="77777777" w:rsidR="007A414C" w:rsidRPr="00845629" w:rsidRDefault="007A414C" w:rsidP="0038478D">
            <w:pPr>
              <w:jc w:val="both"/>
              <w:rPr>
                <w:rFonts w:eastAsia="Calibri"/>
                <w:b/>
                <w:caps/>
                <w:sz w:val="24"/>
                <w:szCs w:val="24"/>
                <w:lang w:val="ro-RO"/>
              </w:rPr>
            </w:pPr>
          </w:p>
        </w:tc>
        <w:tc>
          <w:tcPr>
            <w:tcW w:w="4016" w:type="dxa"/>
          </w:tcPr>
          <w:p w14:paraId="11C445B5" w14:textId="77777777" w:rsidR="007A414C" w:rsidRPr="00845629" w:rsidRDefault="007A414C" w:rsidP="0038478D">
            <w:pPr>
              <w:jc w:val="both"/>
              <w:rPr>
                <w:rFonts w:eastAsia="Calibri"/>
                <w:b/>
                <w:caps/>
                <w:sz w:val="24"/>
                <w:szCs w:val="24"/>
                <w:lang w:val="ro-RO"/>
              </w:rPr>
            </w:pPr>
          </w:p>
        </w:tc>
        <w:tc>
          <w:tcPr>
            <w:tcW w:w="1226" w:type="dxa"/>
          </w:tcPr>
          <w:p w14:paraId="31B2FA2F" w14:textId="77777777" w:rsidR="007A414C" w:rsidRPr="00845629" w:rsidRDefault="007A414C" w:rsidP="0038478D">
            <w:pPr>
              <w:jc w:val="both"/>
              <w:rPr>
                <w:rFonts w:eastAsia="Calibri"/>
                <w:b/>
                <w:caps/>
                <w:sz w:val="24"/>
                <w:szCs w:val="24"/>
                <w:lang w:val="ro-RO"/>
              </w:rPr>
            </w:pPr>
          </w:p>
        </w:tc>
        <w:tc>
          <w:tcPr>
            <w:tcW w:w="1643" w:type="dxa"/>
          </w:tcPr>
          <w:p w14:paraId="3A34B737" w14:textId="77777777" w:rsidR="007A414C" w:rsidRPr="00845629" w:rsidRDefault="007A414C" w:rsidP="0038478D">
            <w:pPr>
              <w:jc w:val="both"/>
              <w:rPr>
                <w:rFonts w:eastAsia="Calibri"/>
                <w:b/>
                <w:caps/>
                <w:sz w:val="24"/>
                <w:szCs w:val="24"/>
                <w:lang w:val="ro-RO"/>
              </w:rPr>
            </w:pPr>
          </w:p>
        </w:tc>
        <w:tc>
          <w:tcPr>
            <w:tcW w:w="1928" w:type="dxa"/>
          </w:tcPr>
          <w:p w14:paraId="1365802A" w14:textId="77777777" w:rsidR="007A414C" w:rsidRPr="00845629" w:rsidRDefault="007A414C" w:rsidP="0038478D">
            <w:pPr>
              <w:jc w:val="both"/>
              <w:rPr>
                <w:rFonts w:eastAsia="Calibri"/>
                <w:b/>
                <w:caps/>
                <w:sz w:val="24"/>
                <w:szCs w:val="24"/>
                <w:lang w:val="ro-RO"/>
              </w:rPr>
            </w:pPr>
          </w:p>
        </w:tc>
      </w:tr>
    </w:tbl>
    <w:p w14:paraId="702ADEFB" w14:textId="77777777" w:rsidR="007A414C" w:rsidRPr="00845629" w:rsidRDefault="007A414C" w:rsidP="007A414C">
      <w:pPr>
        <w:jc w:val="both"/>
        <w:rPr>
          <w:b/>
          <w:caps/>
          <w:sz w:val="24"/>
          <w:szCs w:val="24"/>
          <w:lang w:val="ro-RO"/>
        </w:rPr>
      </w:pPr>
    </w:p>
    <w:p w14:paraId="37B92737" w14:textId="77777777" w:rsidR="0026728A" w:rsidRPr="00845629" w:rsidRDefault="0026728A" w:rsidP="0026728A">
      <w:pPr>
        <w:jc w:val="both"/>
        <w:rPr>
          <w:sz w:val="24"/>
          <w:szCs w:val="24"/>
          <w:lang w:val="ro-RO"/>
        </w:rPr>
      </w:pPr>
      <w:r w:rsidRPr="00845629">
        <w:rPr>
          <w:sz w:val="24"/>
          <w:szCs w:val="24"/>
          <w:lang w:val="ro-RO"/>
        </w:rPr>
        <w:t>            Această declaraţie are caracter irevocabil, reprezentând angajament ferm al SC………………………………………..……. pentru participarea la procedură.</w:t>
      </w:r>
    </w:p>
    <w:p w14:paraId="55222F56" w14:textId="77777777" w:rsidR="0026728A" w:rsidRPr="00845629" w:rsidRDefault="0026728A" w:rsidP="0026728A">
      <w:pPr>
        <w:jc w:val="both"/>
        <w:rPr>
          <w:sz w:val="24"/>
          <w:szCs w:val="24"/>
          <w:lang w:val="ro-RO"/>
        </w:rPr>
      </w:pPr>
    </w:p>
    <w:p w14:paraId="1B7EE597" w14:textId="77777777" w:rsidR="0026728A" w:rsidRPr="00845629" w:rsidRDefault="0026728A" w:rsidP="0026728A">
      <w:pPr>
        <w:jc w:val="both"/>
        <w:rPr>
          <w:sz w:val="24"/>
          <w:szCs w:val="24"/>
          <w:lang w:val="ro-RO"/>
        </w:rPr>
      </w:pPr>
    </w:p>
    <w:p w14:paraId="6E3A822F" w14:textId="77777777" w:rsidR="0026728A" w:rsidRPr="00845629" w:rsidRDefault="0026728A" w:rsidP="0026728A">
      <w:pPr>
        <w:rPr>
          <w:sz w:val="24"/>
          <w:szCs w:val="24"/>
          <w:lang w:val="ro-RO"/>
        </w:rPr>
      </w:pPr>
    </w:p>
    <w:p w14:paraId="55A124FB" w14:textId="77777777" w:rsidR="0026728A" w:rsidRPr="00845629" w:rsidRDefault="0026728A" w:rsidP="0026728A">
      <w:pPr>
        <w:rPr>
          <w:sz w:val="24"/>
          <w:szCs w:val="24"/>
          <w:lang w:val="ro-RO"/>
        </w:rPr>
      </w:pPr>
      <w:r w:rsidRPr="00845629">
        <w:rPr>
          <w:sz w:val="24"/>
          <w:szCs w:val="24"/>
          <w:lang w:val="ro-RO"/>
        </w:rPr>
        <w:t>Data :[…………………….]</w:t>
      </w:r>
    </w:p>
    <w:p w14:paraId="22149E35" w14:textId="77777777" w:rsidR="0026728A" w:rsidRPr="00845629" w:rsidRDefault="0026728A" w:rsidP="0026728A">
      <w:pPr>
        <w:rPr>
          <w:sz w:val="24"/>
          <w:szCs w:val="24"/>
          <w:lang w:val="ro-RO"/>
        </w:rPr>
      </w:pPr>
    </w:p>
    <w:p w14:paraId="0C0615BF" w14:textId="77777777" w:rsidR="0026728A" w:rsidRPr="00845629" w:rsidRDefault="0026728A" w:rsidP="0026728A">
      <w:pPr>
        <w:rPr>
          <w:sz w:val="24"/>
          <w:szCs w:val="24"/>
          <w:lang w:val="ro-RO"/>
        </w:rPr>
      </w:pPr>
    </w:p>
    <w:p w14:paraId="607D0698" w14:textId="77777777" w:rsidR="0026728A" w:rsidRPr="00845629" w:rsidRDefault="0026728A" w:rsidP="0026728A">
      <w:pPr>
        <w:rPr>
          <w:sz w:val="24"/>
          <w:szCs w:val="24"/>
          <w:lang w:val="ro-RO"/>
        </w:rPr>
      </w:pPr>
    </w:p>
    <w:p w14:paraId="3772D6A0" w14:textId="77777777" w:rsidR="0026728A" w:rsidRPr="00845629" w:rsidRDefault="0026728A" w:rsidP="0026728A">
      <w:pPr>
        <w:rPr>
          <w:sz w:val="24"/>
          <w:szCs w:val="24"/>
          <w:lang w:val="ro-RO"/>
        </w:rPr>
      </w:pPr>
      <w:r w:rsidRPr="00845629">
        <w:rPr>
          <w:sz w:val="24"/>
          <w:szCs w:val="24"/>
          <w:lang w:val="ro-RO"/>
        </w:rPr>
        <w:t>(Numele şi Prenume) ________________________</w:t>
      </w:r>
    </w:p>
    <w:p w14:paraId="4BA0970F" w14:textId="77777777" w:rsidR="0026728A" w:rsidRPr="00845629" w:rsidRDefault="0026728A" w:rsidP="0026728A">
      <w:pPr>
        <w:rPr>
          <w:sz w:val="24"/>
          <w:szCs w:val="24"/>
          <w:lang w:val="ro-RO"/>
        </w:rPr>
      </w:pPr>
      <w:r w:rsidRPr="00845629">
        <w:rPr>
          <w:i/>
          <w:iCs/>
          <w:sz w:val="24"/>
          <w:szCs w:val="24"/>
          <w:lang w:val="ro-RO"/>
        </w:rPr>
        <w:t>(semnătura şi ştampilă)</w:t>
      </w:r>
      <w:r w:rsidRPr="00845629">
        <w:rPr>
          <w:sz w:val="24"/>
          <w:szCs w:val="24"/>
          <w:lang w:val="ro-RO"/>
        </w:rPr>
        <w:t>,</w:t>
      </w:r>
    </w:p>
    <w:p w14:paraId="6ACFF99B" w14:textId="77777777" w:rsidR="0026728A" w:rsidRPr="00845629" w:rsidRDefault="0026728A" w:rsidP="0026728A">
      <w:pPr>
        <w:rPr>
          <w:sz w:val="24"/>
          <w:szCs w:val="24"/>
          <w:lang w:val="ro-RO"/>
        </w:rPr>
      </w:pPr>
    </w:p>
    <w:p w14:paraId="47A7A35F" w14:textId="77777777" w:rsidR="0026728A" w:rsidRPr="00845629" w:rsidRDefault="0026728A" w:rsidP="0026728A">
      <w:pPr>
        <w:rPr>
          <w:sz w:val="24"/>
          <w:szCs w:val="24"/>
          <w:lang w:val="ro-RO"/>
        </w:rPr>
      </w:pPr>
    </w:p>
    <w:p w14:paraId="05335B4B" w14:textId="77777777" w:rsidR="0026728A" w:rsidRPr="00845629" w:rsidRDefault="0026728A" w:rsidP="0026728A">
      <w:pPr>
        <w:rPr>
          <w:sz w:val="24"/>
          <w:szCs w:val="24"/>
          <w:lang w:val="ro-RO"/>
        </w:rPr>
      </w:pPr>
      <w:r w:rsidRPr="00845629">
        <w:rPr>
          <w:sz w:val="24"/>
          <w:szCs w:val="24"/>
          <w:lang w:val="ro-RO"/>
        </w:rPr>
        <w:t>in calitate de __________________, reprezentant legal autorizat sa semnez oferta pentru si in numele ____________________________________.</w:t>
      </w:r>
    </w:p>
    <w:p w14:paraId="1E41EF51" w14:textId="77777777" w:rsidR="0026728A" w:rsidRPr="00845629" w:rsidRDefault="0026728A" w:rsidP="0026728A">
      <w:pPr>
        <w:pStyle w:val="TableText"/>
        <w:jc w:val="both"/>
        <w:rPr>
          <w:szCs w:val="24"/>
          <w:lang w:val="ro-RO"/>
        </w:rPr>
      </w:pPr>
      <w:r w:rsidRPr="00845629">
        <w:rPr>
          <w:szCs w:val="24"/>
          <w:lang w:val="ro-RO"/>
        </w:rPr>
        <w:t xml:space="preserve">          </w:t>
      </w:r>
    </w:p>
    <w:p w14:paraId="6286AA33" w14:textId="77777777" w:rsidR="0026728A" w:rsidRPr="00845629" w:rsidRDefault="0026728A" w:rsidP="0026728A">
      <w:pPr>
        <w:pStyle w:val="TableText"/>
        <w:jc w:val="both"/>
        <w:rPr>
          <w:i/>
          <w:iCs/>
          <w:szCs w:val="24"/>
          <w:lang w:val="ro-RO"/>
        </w:rPr>
      </w:pPr>
      <w:r w:rsidRPr="00845629">
        <w:rPr>
          <w:szCs w:val="24"/>
          <w:lang w:val="ro-RO"/>
        </w:rPr>
        <w:t xml:space="preserve">                                             </w:t>
      </w:r>
      <w:r w:rsidRPr="00845629">
        <w:rPr>
          <w:i/>
          <w:iCs/>
          <w:szCs w:val="24"/>
          <w:lang w:val="ro-RO"/>
        </w:rPr>
        <w:t>(denumire/nume operator economic).</w:t>
      </w:r>
    </w:p>
    <w:p w14:paraId="633C5412" w14:textId="77777777" w:rsidR="0026728A" w:rsidRPr="00845629" w:rsidRDefault="0026728A" w:rsidP="0026728A">
      <w:pPr>
        <w:pStyle w:val="DefaultText1"/>
        <w:jc w:val="right"/>
        <w:rPr>
          <w:b/>
          <w:bCs/>
          <w:i/>
          <w:iCs/>
          <w:color w:val="000000"/>
          <w:szCs w:val="24"/>
          <w:lang w:val="ro-RO"/>
        </w:rPr>
      </w:pPr>
    </w:p>
    <w:p w14:paraId="1C7225CF" w14:textId="77777777" w:rsidR="0026728A" w:rsidRPr="00845629" w:rsidRDefault="0026728A" w:rsidP="0026728A">
      <w:pPr>
        <w:pStyle w:val="DefaultText1"/>
        <w:jc w:val="right"/>
        <w:rPr>
          <w:b/>
          <w:bCs/>
          <w:i/>
          <w:iCs/>
          <w:color w:val="000000"/>
          <w:szCs w:val="24"/>
          <w:lang w:val="ro-RO"/>
        </w:rPr>
      </w:pPr>
    </w:p>
    <w:p w14:paraId="622145EC" w14:textId="77777777" w:rsidR="00203CC8" w:rsidRPr="00845629" w:rsidRDefault="00203CC8" w:rsidP="00203CC8">
      <w:pPr>
        <w:pStyle w:val="DefaultText1"/>
        <w:jc w:val="right"/>
        <w:rPr>
          <w:b/>
          <w:bCs/>
          <w:i/>
          <w:iCs/>
          <w:color w:val="000000"/>
          <w:szCs w:val="24"/>
          <w:lang w:val="ro-RO"/>
        </w:rPr>
      </w:pPr>
    </w:p>
    <w:p w14:paraId="318452C4" w14:textId="77777777" w:rsidR="00203CC8" w:rsidRPr="00845629" w:rsidRDefault="00203CC8" w:rsidP="00203CC8">
      <w:pPr>
        <w:pStyle w:val="DefaultText1"/>
        <w:jc w:val="right"/>
        <w:rPr>
          <w:b/>
          <w:bCs/>
          <w:i/>
          <w:iCs/>
          <w:color w:val="000000"/>
          <w:szCs w:val="24"/>
          <w:lang w:val="ro-RO"/>
        </w:rPr>
      </w:pPr>
    </w:p>
    <w:p w14:paraId="3C67EF7D" w14:textId="77777777" w:rsidR="00501D86" w:rsidRPr="00845629" w:rsidRDefault="00501D86" w:rsidP="00501D86">
      <w:pPr>
        <w:rPr>
          <w:color w:val="FF0000"/>
          <w:sz w:val="24"/>
          <w:szCs w:val="24"/>
          <w:lang w:val="ro-RO"/>
        </w:rPr>
      </w:pPr>
    </w:p>
    <w:p w14:paraId="775CA45E" w14:textId="77777777" w:rsidR="00501D86" w:rsidRPr="00845629" w:rsidRDefault="00501D86" w:rsidP="00501D86">
      <w:pPr>
        <w:pStyle w:val="Heading1"/>
        <w:jc w:val="center"/>
        <w:rPr>
          <w:color w:val="FF0000"/>
          <w:sz w:val="24"/>
          <w:szCs w:val="24"/>
        </w:rPr>
      </w:pPr>
    </w:p>
    <w:p w14:paraId="6046D65B" w14:textId="2961FCD2" w:rsidR="00460763" w:rsidRPr="00845629" w:rsidRDefault="00460763" w:rsidP="00460763">
      <w:pPr>
        <w:spacing w:after="200" w:line="276" w:lineRule="auto"/>
        <w:rPr>
          <w:b/>
          <w:bCs/>
          <w:i/>
          <w:iCs/>
          <w:sz w:val="24"/>
          <w:szCs w:val="24"/>
          <w:lang w:val="ro-RO"/>
        </w:rPr>
      </w:pPr>
      <w:bookmarkStart w:id="14" w:name="_Hlk137036796"/>
      <w:r w:rsidRPr="00845629">
        <w:rPr>
          <w:b/>
          <w:bCs/>
          <w:sz w:val="24"/>
          <w:szCs w:val="24"/>
          <w:lang w:val="ro-RO"/>
        </w:rPr>
        <w:t>OFERTANT</w:t>
      </w:r>
      <w:r w:rsidRPr="00845629">
        <w:rPr>
          <w:b/>
          <w:bCs/>
          <w:i/>
          <w:iCs/>
          <w:sz w:val="24"/>
          <w:szCs w:val="24"/>
          <w:lang w:val="ro-RO"/>
        </w:rPr>
        <w:t>      </w:t>
      </w:r>
      <w:r w:rsidRPr="00845629">
        <w:rPr>
          <w:b/>
          <w:bCs/>
          <w:i/>
          <w:iCs/>
          <w:sz w:val="24"/>
          <w:szCs w:val="24"/>
          <w:lang w:val="ro-RO"/>
        </w:rPr>
        <w:tab/>
      </w:r>
      <w:r w:rsidRPr="00845629">
        <w:rPr>
          <w:b/>
          <w:bCs/>
          <w:i/>
          <w:iCs/>
          <w:sz w:val="24"/>
          <w:szCs w:val="24"/>
          <w:lang w:val="ro-RO"/>
        </w:rPr>
        <w:tab/>
      </w:r>
      <w:r w:rsidRPr="00845629">
        <w:rPr>
          <w:b/>
          <w:bCs/>
          <w:i/>
          <w:iCs/>
          <w:sz w:val="24"/>
          <w:szCs w:val="24"/>
          <w:lang w:val="ro-RO"/>
        </w:rPr>
        <w:tab/>
        <w:t xml:space="preserve">                                                               </w:t>
      </w:r>
      <w:r w:rsidRPr="00845629">
        <w:rPr>
          <w:b/>
          <w:i/>
          <w:snapToGrid w:val="0"/>
          <w:sz w:val="24"/>
          <w:szCs w:val="24"/>
          <w:lang w:val="ro-RO" w:eastAsia="en-US"/>
        </w:rPr>
        <w:t>FORMULAR 11</w:t>
      </w:r>
    </w:p>
    <w:p w14:paraId="189A452A" w14:textId="77777777" w:rsidR="00460763" w:rsidRPr="00845629" w:rsidRDefault="00460763" w:rsidP="00460763">
      <w:pPr>
        <w:rPr>
          <w:sz w:val="24"/>
          <w:szCs w:val="24"/>
          <w:lang w:val="ro-RO"/>
        </w:rPr>
      </w:pPr>
      <w:r w:rsidRPr="00845629">
        <w:rPr>
          <w:sz w:val="24"/>
          <w:szCs w:val="24"/>
          <w:lang w:val="ro-RO"/>
        </w:rPr>
        <w:t>……………………………</w:t>
      </w:r>
    </w:p>
    <w:p w14:paraId="715C2982" w14:textId="77777777" w:rsidR="00460763" w:rsidRPr="00845629" w:rsidRDefault="00460763" w:rsidP="00460763">
      <w:pPr>
        <w:rPr>
          <w:i/>
          <w:iCs/>
          <w:sz w:val="24"/>
          <w:szCs w:val="24"/>
          <w:lang w:val="ro-RO"/>
        </w:rPr>
      </w:pPr>
      <w:r w:rsidRPr="00845629">
        <w:rPr>
          <w:i/>
          <w:iCs/>
          <w:sz w:val="24"/>
          <w:szCs w:val="24"/>
          <w:lang w:val="ro-RO"/>
        </w:rPr>
        <w:t>(denumire)</w:t>
      </w:r>
    </w:p>
    <w:p w14:paraId="1D6EDDE7" w14:textId="77777777" w:rsidR="00460763" w:rsidRPr="00845629" w:rsidRDefault="00460763" w:rsidP="00460763">
      <w:pPr>
        <w:rPr>
          <w:i/>
          <w:iCs/>
          <w:sz w:val="24"/>
          <w:szCs w:val="24"/>
          <w:lang w:val="ro-RO"/>
        </w:rPr>
      </w:pPr>
    </w:p>
    <w:p w14:paraId="77B1447A" w14:textId="77777777" w:rsidR="00460763" w:rsidRPr="00845629" w:rsidRDefault="00460763" w:rsidP="00460763">
      <w:pPr>
        <w:jc w:val="center"/>
        <w:rPr>
          <w:sz w:val="24"/>
          <w:szCs w:val="24"/>
          <w:lang w:val="ro-RO"/>
        </w:rPr>
      </w:pPr>
    </w:p>
    <w:p w14:paraId="7102E5C4" w14:textId="1C4A4CE0" w:rsidR="00460763" w:rsidRPr="00845629" w:rsidRDefault="00460763" w:rsidP="00460763">
      <w:pPr>
        <w:autoSpaceDE w:val="0"/>
        <w:autoSpaceDN w:val="0"/>
        <w:adjustRightInd w:val="0"/>
        <w:spacing w:line="360" w:lineRule="auto"/>
        <w:jc w:val="center"/>
        <w:rPr>
          <w:iCs/>
          <w:sz w:val="16"/>
          <w:szCs w:val="16"/>
          <w:lang w:val="ro-RO"/>
        </w:rPr>
      </w:pPr>
      <w:r w:rsidRPr="00845629">
        <w:rPr>
          <w:b/>
          <w:bCs/>
          <w:caps/>
          <w:sz w:val="24"/>
          <w:szCs w:val="24"/>
          <w:lang w:val="ro-RO"/>
        </w:rPr>
        <w:t>Declarație pe proprie răspundere referitoare la obligativitatea asigurării spațiului de remizare pe toată durata contractului</w:t>
      </w:r>
    </w:p>
    <w:p w14:paraId="1735882B" w14:textId="77777777" w:rsidR="00460763" w:rsidRPr="00845629" w:rsidRDefault="00460763" w:rsidP="00460763">
      <w:pPr>
        <w:pStyle w:val="CommentText"/>
        <w:jc w:val="center"/>
        <w:rPr>
          <w:sz w:val="24"/>
          <w:szCs w:val="24"/>
        </w:rPr>
      </w:pPr>
    </w:p>
    <w:p w14:paraId="7BB585C0" w14:textId="77777777" w:rsidR="00460763" w:rsidRPr="00845629" w:rsidRDefault="00460763" w:rsidP="00460763">
      <w:pPr>
        <w:jc w:val="both"/>
        <w:rPr>
          <w:sz w:val="24"/>
          <w:szCs w:val="24"/>
          <w:lang w:val="ro-RO"/>
        </w:rPr>
      </w:pPr>
    </w:p>
    <w:p w14:paraId="272B754B" w14:textId="01CA3FC7" w:rsidR="00460763" w:rsidRPr="00845629" w:rsidRDefault="00460763" w:rsidP="00460763">
      <w:pPr>
        <w:ind w:firstLine="720"/>
        <w:jc w:val="both"/>
        <w:rPr>
          <w:b/>
          <w:bCs/>
          <w:sz w:val="24"/>
          <w:szCs w:val="24"/>
          <w:lang w:val="ro-RO"/>
        </w:rPr>
      </w:pPr>
      <w:r w:rsidRPr="00845629">
        <w:rPr>
          <w:sz w:val="24"/>
          <w:szCs w:val="24"/>
          <w:lang w:val="ro-RO"/>
        </w:rPr>
        <w:t xml:space="preserve">Subsemnatul …………………………………………………. (nume şi prenume in clar a persoanei autorizate), reprezentant împuternicit al ............................................................................ (denumirea/numele si sediul/adresa ofertantului), in calitate de ofertant la procedura nr. </w:t>
      </w:r>
      <w:r w:rsidR="00AE2A5B">
        <w:rPr>
          <w:sz w:val="24"/>
          <w:szCs w:val="24"/>
          <w:lang w:val="ro-RO"/>
        </w:rPr>
        <w:t>160/2024</w:t>
      </w:r>
      <w:r w:rsidRPr="00845629">
        <w:rPr>
          <w:sz w:val="24"/>
          <w:szCs w:val="24"/>
          <w:lang w:val="ro-RO"/>
        </w:rPr>
        <w:t xml:space="preserve"> organizata pentru atribuirea contractului de achiziţie ………………………… ………………………………………………….. ……………… ,</w:t>
      </w:r>
      <w:r w:rsidRPr="00845629">
        <w:rPr>
          <w:i/>
          <w:iCs/>
          <w:sz w:val="24"/>
          <w:szCs w:val="24"/>
          <w:lang w:val="ro-RO"/>
        </w:rPr>
        <w:t xml:space="preserve"> </w:t>
      </w:r>
      <w:r w:rsidRPr="00845629">
        <w:rPr>
          <w:sz w:val="24"/>
          <w:szCs w:val="24"/>
          <w:lang w:val="ro-RO"/>
        </w:rPr>
        <w:t xml:space="preserve"> in nume propriu, </w:t>
      </w:r>
      <w:r w:rsidRPr="00845629">
        <w:rPr>
          <w:b/>
          <w:bCs/>
          <w:sz w:val="24"/>
          <w:szCs w:val="24"/>
          <w:lang w:val="ro-RO"/>
        </w:rPr>
        <w:t>declar ca sunt de acord si m</w:t>
      </w:r>
      <w:r w:rsidR="0065756A" w:rsidRPr="00845629">
        <w:rPr>
          <w:b/>
          <w:bCs/>
          <w:sz w:val="24"/>
          <w:szCs w:val="24"/>
          <w:lang w:val="ro-RO"/>
        </w:rPr>
        <w:t>ă</w:t>
      </w:r>
      <w:r w:rsidRPr="00845629">
        <w:rPr>
          <w:b/>
          <w:bCs/>
          <w:sz w:val="24"/>
          <w:szCs w:val="24"/>
          <w:lang w:val="ro-RO"/>
        </w:rPr>
        <w:t xml:space="preserve"> oblig s</w:t>
      </w:r>
      <w:r w:rsidR="0065756A" w:rsidRPr="00845629">
        <w:rPr>
          <w:b/>
          <w:bCs/>
          <w:sz w:val="24"/>
          <w:szCs w:val="24"/>
          <w:lang w:val="ro-RO"/>
        </w:rPr>
        <w:t>ă</w:t>
      </w:r>
      <w:r w:rsidRPr="00845629">
        <w:rPr>
          <w:b/>
          <w:bCs/>
          <w:sz w:val="24"/>
          <w:szCs w:val="24"/>
          <w:lang w:val="ro-RO"/>
        </w:rPr>
        <w:t>:</w:t>
      </w:r>
    </w:p>
    <w:p w14:paraId="0A4E9FF1" w14:textId="77777777" w:rsidR="00460763" w:rsidRPr="00845629" w:rsidRDefault="00460763" w:rsidP="00460763">
      <w:pPr>
        <w:ind w:firstLine="720"/>
        <w:jc w:val="both"/>
        <w:rPr>
          <w:b/>
          <w:bCs/>
          <w:sz w:val="24"/>
          <w:szCs w:val="24"/>
          <w:lang w:val="ro-RO"/>
        </w:rPr>
      </w:pPr>
    </w:p>
    <w:p w14:paraId="7DD9166D" w14:textId="32278143" w:rsidR="00460763" w:rsidRPr="00845629" w:rsidRDefault="00460763" w:rsidP="00460763">
      <w:pPr>
        <w:pStyle w:val="ListParagraph"/>
        <w:numPr>
          <w:ilvl w:val="0"/>
          <w:numId w:val="20"/>
        </w:numPr>
        <w:jc w:val="both"/>
        <w:rPr>
          <w:rFonts w:ascii="Times New Roman" w:hAnsi="Times New Roman"/>
          <w:sz w:val="24"/>
          <w:szCs w:val="24"/>
          <w:lang w:val="ro-RO"/>
        </w:rPr>
      </w:pPr>
      <w:r w:rsidRPr="00845629">
        <w:rPr>
          <w:rFonts w:ascii="Times New Roman" w:hAnsi="Times New Roman"/>
          <w:b/>
          <w:bCs/>
          <w:caps/>
          <w:sz w:val="24"/>
          <w:szCs w:val="24"/>
          <w:lang w:val="ro-RO"/>
        </w:rPr>
        <w:t>asigur spațiul de remizare</w:t>
      </w:r>
      <w:r w:rsidR="00D42E3C" w:rsidRPr="00845629">
        <w:rPr>
          <w:rStyle w:val="FootnoteReference"/>
          <w:rFonts w:ascii="Times New Roman" w:hAnsi="Times New Roman"/>
          <w:b/>
          <w:bCs/>
          <w:caps/>
          <w:sz w:val="24"/>
          <w:szCs w:val="24"/>
          <w:lang w:val="ro-RO"/>
        </w:rPr>
        <w:footnoteReference w:id="1"/>
      </w:r>
      <w:r w:rsidRPr="00845629">
        <w:rPr>
          <w:rFonts w:ascii="Times New Roman" w:hAnsi="Times New Roman"/>
          <w:b/>
          <w:bCs/>
          <w:caps/>
          <w:sz w:val="24"/>
          <w:szCs w:val="24"/>
          <w:lang w:val="ro-RO"/>
        </w:rPr>
        <w:t xml:space="preserve"> pe toată durata contractului</w:t>
      </w:r>
    </w:p>
    <w:p w14:paraId="11DE8056" w14:textId="4D3B950C" w:rsidR="00460763" w:rsidRPr="00845629" w:rsidRDefault="00460763" w:rsidP="00460763">
      <w:pPr>
        <w:pStyle w:val="ListParagraph"/>
        <w:numPr>
          <w:ilvl w:val="0"/>
          <w:numId w:val="20"/>
        </w:numPr>
        <w:jc w:val="both"/>
        <w:rPr>
          <w:rFonts w:ascii="Times New Roman" w:hAnsi="Times New Roman"/>
          <w:sz w:val="24"/>
          <w:szCs w:val="24"/>
          <w:lang w:val="ro-RO"/>
        </w:rPr>
      </w:pPr>
      <w:r w:rsidRPr="00845629">
        <w:rPr>
          <w:rFonts w:ascii="Times New Roman" w:hAnsi="Times New Roman"/>
          <w:sz w:val="24"/>
          <w:szCs w:val="24"/>
          <w:lang w:val="ro-RO"/>
        </w:rPr>
        <w:t>Atasez Dovada deținerii spațiului destinat remizării materialului rulant pus la dispoziție (proprietate /închiriere)</w:t>
      </w:r>
    </w:p>
    <w:p w14:paraId="0C3E4139" w14:textId="77777777" w:rsidR="00460763" w:rsidRPr="00845629" w:rsidRDefault="00460763" w:rsidP="00460763">
      <w:pPr>
        <w:ind w:firstLine="720"/>
        <w:jc w:val="both"/>
        <w:rPr>
          <w:b/>
          <w:bCs/>
          <w:sz w:val="24"/>
          <w:szCs w:val="24"/>
          <w:lang w:val="ro-RO"/>
        </w:rPr>
      </w:pPr>
    </w:p>
    <w:p w14:paraId="381AA3C2" w14:textId="77777777" w:rsidR="00501D86" w:rsidRPr="00845629" w:rsidRDefault="00501D86" w:rsidP="00501D86">
      <w:pPr>
        <w:pStyle w:val="Heading1"/>
        <w:jc w:val="center"/>
        <w:rPr>
          <w:color w:val="FF0000"/>
          <w:sz w:val="24"/>
          <w:szCs w:val="24"/>
        </w:rPr>
      </w:pPr>
    </w:p>
    <w:p w14:paraId="71091BD2" w14:textId="77777777" w:rsidR="00501D86" w:rsidRPr="00845629" w:rsidRDefault="00501D86" w:rsidP="00501D86">
      <w:pPr>
        <w:pStyle w:val="Heading1"/>
        <w:jc w:val="center"/>
        <w:rPr>
          <w:color w:val="FF0000"/>
          <w:sz w:val="24"/>
          <w:szCs w:val="24"/>
        </w:rPr>
      </w:pPr>
    </w:p>
    <w:p w14:paraId="3F4CFF96" w14:textId="77777777" w:rsidR="00460763" w:rsidRPr="00845629" w:rsidRDefault="00460763" w:rsidP="00460763">
      <w:pPr>
        <w:jc w:val="both"/>
        <w:rPr>
          <w:sz w:val="24"/>
          <w:szCs w:val="24"/>
          <w:lang w:val="ro-RO"/>
        </w:rPr>
      </w:pPr>
      <w:r w:rsidRPr="00845629">
        <w:rPr>
          <w:sz w:val="24"/>
          <w:szCs w:val="24"/>
          <w:lang w:val="ro-RO"/>
        </w:rPr>
        <w:t>            Această declaraţie are caracter irevocabil, reprezentând angajament ferm al SC………………………………………..……. pentru participarea la procedură.</w:t>
      </w:r>
    </w:p>
    <w:p w14:paraId="07F5F982" w14:textId="77777777" w:rsidR="00460763" w:rsidRPr="00845629" w:rsidRDefault="00460763" w:rsidP="00460763">
      <w:pPr>
        <w:jc w:val="both"/>
        <w:rPr>
          <w:sz w:val="24"/>
          <w:szCs w:val="24"/>
          <w:lang w:val="ro-RO"/>
        </w:rPr>
      </w:pPr>
    </w:p>
    <w:p w14:paraId="0271A5CE" w14:textId="77777777" w:rsidR="00460763" w:rsidRPr="00845629" w:rsidRDefault="00460763" w:rsidP="00460763">
      <w:pPr>
        <w:jc w:val="both"/>
        <w:rPr>
          <w:sz w:val="24"/>
          <w:szCs w:val="24"/>
          <w:lang w:val="ro-RO"/>
        </w:rPr>
      </w:pPr>
    </w:p>
    <w:p w14:paraId="5CF27E71" w14:textId="77777777" w:rsidR="00460763" w:rsidRPr="00845629" w:rsidRDefault="00460763" w:rsidP="00460763">
      <w:pPr>
        <w:rPr>
          <w:sz w:val="24"/>
          <w:szCs w:val="24"/>
          <w:lang w:val="ro-RO"/>
        </w:rPr>
      </w:pPr>
    </w:p>
    <w:p w14:paraId="5DE98E24" w14:textId="77777777" w:rsidR="00460763" w:rsidRPr="00845629" w:rsidRDefault="00460763" w:rsidP="00460763">
      <w:pPr>
        <w:rPr>
          <w:sz w:val="24"/>
          <w:szCs w:val="24"/>
          <w:lang w:val="ro-RO"/>
        </w:rPr>
      </w:pPr>
      <w:r w:rsidRPr="00845629">
        <w:rPr>
          <w:sz w:val="24"/>
          <w:szCs w:val="24"/>
          <w:lang w:val="ro-RO"/>
        </w:rPr>
        <w:t>Data :[…………………….]</w:t>
      </w:r>
    </w:p>
    <w:p w14:paraId="63FEEACB" w14:textId="77777777" w:rsidR="00460763" w:rsidRPr="00845629" w:rsidRDefault="00460763" w:rsidP="00460763">
      <w:pPr>
        <w:rPr>
          <w:sz w:val="24"/>
          <w:szCs w:val="24"/>
          <w:lang w:val="ro-RO"/>
        </w:rPr>
      </w:pPr>
    </w:p>
    <w:p w14:paraId="45826748" w14:textId="77777777" w:rsidR="00460763" w:rsidRPr="00845629" w:rsidRDefault="00460763" w:rsidP="00460763">
      <w:pPr>
        <w:rPr>
          <w:sz w:val="24"/>
          <w:szCs w:val="24"/>
          <w:lang w:val="ro-RO"/>
        </w:rPr>
      </w:pPr>
    </w:p>
    <w:p w14:paraId="36C10076" w14:textId="77777777" w:rsidR="00460763" w:rsidRPr="00845629" w:rsidRDefault="00460763" w:rsidP="00460763">
      <w:pPr>
        <w:rPr>
          <w:sz w:val="24"/>
          <w:szCs w:val="24"/>
          <w:lang w:val="ro-RO"/>
        </w:rPr>
      </w:pPr>
    </w:p>
    <w:p w14:paraId="253B7766" w14:textId="77777777" w:rsidR="00460763" w:rsidRPr="00845629" w:rsidRDefault="00460763" w:rsidP="00460763">
      <w:pPr>
        <w:rPr>
          <w:sz w:val="24"/>
          <w:szCs w:val="24"/>
          <w:lang w:val="ro-RO"/>
        </w:rPr>
      </w:pPr>
      <w:r w:rsidRPr="00845629">
        <w:rPr>
          <w:sz w:val="24"/>
          <w:szCs w:val="24"/>
          <w:lang w:val="ro-RO"/>
        </w:rPr>
        <w:t>(Numele şi Prenume) ________________________</w:t>
      </w:r>
    </w:p>
    <w:p w14:paraId="7560574C" w14:textId="77777777" w:rsidR="00460763" w:rsidRPr="00845629" w:rsidRDefault="00460763" w:rsidP="00460763">
      <w:pPr>
        <w:rPr>
          <w:sz w:val="24"/>
          <w:szCs w:val="24"/>
          <w:lang w:val="ro-RO"/>
        </w:rPr>
      </w:pPr>
      <w:r w:rsidRPr="00845629">
        <w:rPr>
          <w:i/>
          <w:iCs/>
          <w:sz w:val="24"/>
          <w:szCs w:val="24"/>
          <w:lang w:val="ro-RO"/>
        </w:rPr>
        <w:t>(semnătura şi ştampilă)</w:t>
      </w:r>
      <w:r w:rsidRPr="00845629">
        <w:rPr>
          <w:sz w:val="24"/>
          <w:szCs w:val="24"/>
          <w:lang w:val="ro-RO"/>
        </w:rPr>
        <w:t>,</w:t>
      </w:r>
    </w:p>
    <w:p w14:paraId="0C01F73F" w14:textId="77777777" w:rsidR="00460763" w:rsidRPr="00845629" w:rsidRDefault="00460763" w:rsidP="00460763">
      <w:pPr>
        <w:rPr>
          <w:sz w:val="24"/>
          <w:szCs w:val="24"/>
          <w:lang w:val="ro-RO"/>
        </w:rPr>
      </w:pPr>
    </w:p>
    <w:p w14:paraId="4276F072" w14:textId="77777777" w:rsidR="00460763" w:rsidRPr="00845629" w:rsidRDefault="00460763" w:rsidP="00460763">
      <w:pPr>
        <w:rPr>
          <w:sz w:val="24"/>
          <w:szCs w:val="24"/>
          <w:lang w:val="ro-RO"/>
        </w:rPr>
      </w:pPr>
    </w:p>
    <w:p w14:paraId="67F326F8" w14:textId="77777777" w:rsidR="00460763" w:rsidRPr="00845629" w:rsidRDefault="00460763" w:rsidP="00460763">
      <w:pPr>
        <w:rPr>
          <w:sz w:val="24"/>
          <w:szCs w:val="24"/>
          <w:lang w:val="ro-RO"/>
        </w:rPr>
      </w:pPr>
      <w:r w:rsidRPr="00845629">
        <w:rPr>
          <w:sz w:val="24"/>
          <w:szCs w:val="24"/>
          <w:lang w:val="ro-RO"/>
        </w:rPr>
        <w:t>in calitate de __________________, reprezentant legal autorizat sa semnez oferta pentru si in numele ____________________________________.</w:t>
      </w:r>
    </w:p>
    <w:p w14:paraId="762AE4F6" w14:textId="77777777" w:rsidR="00460763" w:rsidRPr="00845629" w:rsidRDefault="00460763" w:rsidP="00460763">
      <w:pPr>
        <w:pStyle w:val="TableText"/>
        <w:jc w:val="both"/>
        <w:rPr>
          <w:szCs w:val="24"/>
          <w:lang w:val="ro-RO"/>
        </w:rPr>
      </w:pPr>
      <w:r w:rsidRPr="00845629">
        <w:rPr>
          <w:szCs w:val="24"/>
          <w:lang w:val="ro-RO"/>
        </w:rPr>
        <w:t xml:space="preserve">          </w:t>
      </w:r>
    </w:p>
    <w:p w14:paraId="669EAEA5" w14:textId="77777777" w:rsidR="00460763" w:rsidRPr="00845629" w:rsidRDefault="00460763" w:rsidP="00460763">
      <w:pPr>
        <w:pStyle w:val="TableText"/>
        <w:jc w:val="both"/>
        <w:rPr>
          <w:i/>
          <w:iCs/>
          <w:szCs w:val="24"/>
          <w:lang w:val="ro-RO"/>
        </w:rPr>
      </w:pPr>
      <w:r w:rsidRPr="00845629">
        <w:rPr>
          <w:szCs w:val="24"/>
          <w:lang w:val="ro-RO"/>
        </w:rPr>
        <w:t xml:space="preserve">                                             </w:t>
      </w:r>
      <w:r w:rsidRPr="00845629">
        <w:rPr>
          <w:i/>
          <w:iCs/>
          <w:szCs w:val="24"/>
          <w:lang w:val="ro-RO"/>
        </w:rPr>
        <w:t>(denumire/nume operator economic).</w:t>
      </w:r>
    </w:p>
    <w:p w14:paraId="06586DB6" w14:textId="77777777" w:rsidR="002B1951" w:rsidRPr="00845629" w:rsidRDefault="002B1951" w:rsidP="002B1951">
      <w:pPr>
        <w:rPr>
          <w:sz w:val="24"/>
          <w:szCs w:val="24"/>
          <w:lang w:val="ro-RO"/>
        </w:rPr>
      </w:pPr>
    </w:p>
    <w:p w14:paraId="6B2F3A87" w14:textId="77777777" w:rsidR="00460763" w:rsidRPr="00845629" w:rsidRDefault="00460763" w:rsidP="002B1951">
      <w:pPr>
        <w:rPr>
          <w:sz w:val="24"/>
          <w:szCs w:val="24"/>
          <w:lang w:val="ro-RO"/>
        </w:rPr>
      </w:pPr>
    </w:p>
    <w:p w14:paraId="7806DFF8" w14:textId="77777777" w:rsidR="000D00D8" w:rsidRPr="00845629" w:rsidRDefault="000D00D8" w:rsidP="002B1951">
      <w:pPr>
        <w:rPr>
          <w:sz w:val="24"/>
          <w:szCs w:val="24"/>
          <w:lang w:val="ro-RO"/>
        </w:rPr>
      </w:pPr>
    </w:p>
    <w:p w14:paraId="1E0E9FF2" w14:textId="77777777" w:rsidR="000D00D8" w:rsidRPr="00845629" w:rsidRDefault="000D00D8" w:rsidP="002B1951">
      <w:pPr>
        <w:rPr>
          <w:sz w:val="24"/>
          <w:szCs w:val="24"/>
          <w:lang w:val="ro-RO"/>
        </w:rPr>
      </w:pPr>
    </w:p>
    <w:p w14:paraId="4AE84C66" w14:textId="77777777" w:rsidR="000D00D8" w:rsidRPr="00845629" w:rsidRDefault="000D00D8" w:rsidP="002B1951">
      <w:pPr>
        <w:rPr>
          <w:sz w:val="24"/>
          <w:szCs w:val="24"/>
          <w:lang w:val="ro-RO"/>
        </w:rPr>
      </w:pPr>
    </w:p>
    <w:p w14:paraId="3010BB4D" w14:textId="77777777" w:rsidR="00460763" w:rsidRPr="00845629" w:rsidRDefault="00460763" w:rsidP="002B1951">
      <w:pPr>
        <w:rPr>
          <w:sz w:val="24"/>
          <w:szCs w:val="24"/>
          <w:lang w:val="ro-RO"/>
        </w:rPr>
      </w:pPr>
    </w:p>
    <w:bookmarkEnd w:id="14"/>
    <w:p w14:paraId="2EAC5E92" w14:textId="77777777" w:rsidR="00460763" w:rsidRPr="00845629" w:rsidRDefault="00460763" w:rsidP="002B1951">
      <w:pPr>
        <w:rPr>
          <w:sz w:val="24"/>
          <w:szCs w:val="24"/>
          <w:lang w:val="ro-RO"/>
        </w:rPr>
      </w:pPr>
    </w:p>
    <w:p w14:paraId="07B7E498" w14:textId="19220714" w:rsidR="00E20979" w:rsidRPr="00845629" w:rsidRDefault="00E20979" w:rsidP="00E20979">
      <w:pPr>
        <w:spacing w:after="200" w:line="276" w:lineRule="auto"/>
        <w:rPr>
          <w:b/>
          <w:bCs/>
          <w:i/>
          <w:iCs/>
          <w:sz w:val="24"/>
          <w:szCs w:val="24"/>
          <w:lang w:val="ro-RO"/>
        </w:rPr>
      </w:pPr>
      <w:r w:rsidRPr="00845629">
        <w:rPr>
          <w:b/>
          <w:bCs/>
          <w:sz w:val="24"/>
          <w:szCs w:val="24"/>
          <w:lang w:val="ro-RO"/>
        </w:rPr>
        <w:t>OFERTANT</w:t>
      </w:r>
      <w:r w:rsidRPr="00845629">
        <w:rPr>
          <w:b/>
          <w:bCs/>
          <w:i/>
          <w:iCs/>
          <w:sz w:val="24"/>
          <w:szCs w:val="24"/>
          <w:lang w:val="ro-RO"/>
        </w:rPr>
        <w:t>      </w:t>
      </w:r>
      <w:r w:rsidRPr="00845629">
        <w:rPr>
          <w:b/>
          <w:bCs/>
          <w:i/>
          <w:iCs/>
          <w:sz w:val="24"/>
          <w:szCs w:val="24"/>
          <w:lang w:val="ro-RO"/>
        </w:rPr>
        <w:tab/>
      </w:r>
      <w:r w:rsidRPr="00845629">
        <w:rPr>
          <w:b/>
          <w:bCs/>
          <w:i/>
          <w:iCs/>
          <w:sz w:val="24"/>
          <w:szCs w:val="24"/>
          <w:lang w:val="ro-RO"/>
        </w:rPr>
        <w:tab/>
      </w:r>
      <w:r w:rsidRPr="00845629">
        <w:rPr>
          <w:b/>
          <w:bCs/>
          <w:i/>
          <w:iCs/>
          <w:sz w:val="24"/>
          <w:szCs w:val="24"/>
          <w:lang w:val="ro-RO"/>
        </w:rPr>
        <w:tab/>
        <w:t xml:space="preserve">                                                               </w:t>
      </w:r>
      <w:r w:rsidRPr="00845629">
        <w:rPr>
          <w:b/>
          <w:i/>
          <w:snapToGrid w:val="0"/>
          <w:sz w:val="24"/>
          <w:szCs w:val="24"/>
          <w:lang w:val="ro-RO" w:eastAsia="en-US"/>
        </w:rPr>
        <w:t>FORMULAR 1</w:t>
      </w:r>
      <w:r w:rsidR="00E31FCF" w:rsidRPr="00845629">
        <w:rPr>
          <w:b/>
          <w:i/>
          <w:snapToGrid w:val="0"/>
          <w:sz w:val="24"/>
          <w:szCs w:val="24"/>
          <w:lang w:val="ro-RO" w:eastAsia="en-US"/>
        </w:rPr>
        <w:t>2</w:t>
      </w:r>
    </w:p>
    <w:p w14:paraId="34C95BA8" w14:textId="77777777" w:rsidR="00E20979" w:rsidRPr="00845629" w:rsidRDefault="00E20979" w:rsidP="00E20979">
      <w:pPr>
        <w:rPr>
          <w:sz w:val="24"/>
          <w:szCs w:val="24"/>
          <w:lang w:val="ro-RO"/>
        </w:rPr>
      </w:pPr>
      <w:r w:rsidRPr="00845629">
        <w:rPr>
          <w:sz w:val="24"/>
          <w:szCs w:val="24"/>
          <w:lang w:val="ro-RO"/>
        </w:rPr>
        <w:t>……………………………</w:t>
      </w:r>
    </w:p>
    <w:p w14:paraId="2BCE1DF7" w14:textId="77777777" w:rsidR="00E20979" w:rsidRPr="00845629" w:rsidRDefault="00E20979" w:rsidP="00E20979">
      <w:pPr>
        <w:rPr>
          <w:i/>
          <w:iCs/>
          <w:sz w:val="24"/>
          <w:szCs w:val="24"/>
          <w:lang w:val="ro-RO"/>
        </w:rPr>
      </w:pPr>
      <w:r w:rsidRPr="00845629">
        <w:rPr>
          <w:i/>
          <w:iCs/>
          <w:sz w:val="24"/>
          <w:szCs w:val="24"/>
          <w:lang w:val="ro-RO"/>
        </w:rPr>
        <w:t>(denumire)</w:t>
      </w:r>
    </w:p>
    <w:p w14:paraId="1D604FB8" w14:textId="77777777" w:rsidR="00E20979" w:rsidRPr="00845629" w:rsidRDefault="00E20979" w:rsidP="00E20979">
      <w:pPr>
        <w:rPr>
          <w:i/>
          <w:iCs/>
          <w:sz w:val="24"/>
          <w:szCs w:val="24"/>
          <w:lang w:val="ro-RO"/>
        </w:rPr>
      </w:pPr>
    </w:p>
    <w:p w14:paraId="12DF0829" w14:textId="77777777" w:rsidR="00E20979" w:rsidRPr="00845629" w:rsidRDefault="00E20979" w:rsidP="00E20979">
      <w:pPr>
        <w:jc w:val="center"/>
        <w:rPr>
          <w:sz w:val="24"/>
          <w:szCs w:val="24"/>
          <w:lang w:val="ro-RO"/>
        </w:rPr>
      </w:pPr>
    </w:p>
    <w:p w14:paraId="1148B6DC" w14:textId="3A620F40" w:rsidR="00E20979" w:rsidRPr="00845629" w:rsidRDefault="00E20979" w:rsidP="00E20979">
      <w:pPr>
        <w:autoSpaceDE w:val="0"/>
        <w:autoSpaceDN w:val="0"/>
        <w:adjustRightInd w:val="0"/>
        <w:spacing w:line="360" w:lineRule="auto"/>
        <w:jc w:val="center"/>
        <w:rPr>
          <w:iCs/>
          <w:sz w:val="16"/>
          <w:szCs w:val="16"/>
          <w:lang w:val="ro-RO"/>
        </w:rPr>
      </w:pPr>
      <w:r w:rsidRPr="00845629">
        <w:rPr>
          <w:b/>
          <w:bCs/>
          <w:caps/>
          <w:sz w:val="24"/>
          <w:szCs w:val="24"/>
          <w:lang w:val="ro-RO"/>
        </w:rPr>
        <w:t>Declarație pe proprie răspundere referitoare la obligativitatea securizării  trenurilor în vederea evitării vandalizării și distrugerii ramelor pe perioada staționării acestora pe toată durata contractului</w:t>
      </w:r>
    </w:p>
    <w:p w14:paraId="2D9BBE9C" w14:textId="77777777" w:rsidR="00E20979" w:rsidRPr="00845629" w:rsidRDefault="00E20979" w:rsidP="00E20979">
      <w:pPr>
        <w:jc w:val="center"/>
        <w:rPr>
          <w:rFonts w:eastAsia="Calibri"/>
          <w:sz w:val="24"/>
          <w:szCs w:val="24"/>
          <w:lang w:val="ro-RO"/>
        </w:rPr>
      </w:pPr>
    </w:p>
    <w:p w14:paraId="4AEC3259" w14:textId="77777777" w:rsidR="00E20979" w:rsidRPr="00845629" w:rsidRDefault="00E20979" w:rsidP="00E20979">
      <w:pPr>
        <w:jc w:val="both"/>
        <w:rPr>
          <w:sz w:val="24"/>
          <w:szCs w:val="24"/>
          <w:lang w:val="ro-RO"/>
        </w:rPr>
      </w:pPr>
    </w:p>
    <w:p w14:paraId="62546BB4" w14:textId="7FC071DB" w:rsidR="00E20979" w:rsidRPr="00845629" w:rsidRDefault="00E20979" w:rsidP="00E20979">
      <w:pPr>
        <w:ind w:firstLine="720"/>
        <w:jc w:val="both"/>
        <w:rPr>
          <w:b/>
          <w:bCs/>
          <w:sz w:val="24"/>
          <w:szCs w:val="24"/>
          <w:lang w:val="ro-RO"/>
        </w:rPr>
      </w:pPr>
      <w:r w:rsidRPr="00845629">
        <w:rPr>
          <w:sz w:val="24"/>
          <w:szCs w:val="24"/>
          <w:lang w:val="ro-RO"/>
        </w:rPr>
        <w:t xml:space="preserve">Subsemnatul …………………………………………………. (nume şi prenume in clar a persoanei autorizate), reprezentant împuternicit al ............................................................................ (denumirea/numele si sediul/adresa ofertantului), in calitate de ofertant la procedura nr. </w:t>
      </w:r>
      <w:r w:rsidR="00AE2A5B">
        <w:rPr>
          <w:sz w:val="24"/>
          <w:szCs w:val="24"/>
          <w:lang w:val="ro-RO"/>
        </w:rPr>
        <w:t>160/2024</w:t>
      </w:r>
      <w:r w:rsidRPr="00845629">
        <w:rPr>
          <w:sz w:val="24"/>
          <w:szCs w:val="24"/>
          <w:lang w:val="ro-RO"/>
        </w:rPr>
        <w:t xml:space="preserve"> organizata pentru atribuirea contractului de </w:t>
      </w:r>
      <w:r w:rsidR="00E31FCF" w:rsidRPr="00845629">
        <w:rPr>
          <w:sz w:val="24"/>
          <w:szCs w:val="24"/>
          <w:lang w:val="ro-RO"/>
        </w:rPr>
        <w:t>achiziție</w:t>
      </w:r>
      <w:r w:rsidRPr="00845629">
        <w:rPr>
          <w:sz w:val="24"/>
          <w:szCs w:val="24"/>
          <w:lang w:val="ro-RO"/>
        </w:rPr>
        <w:t xml:space="preserve"> ………………………… ………………………………………………….. ……………… ,</w:t>
      </w:r>
      <w:r w:rsidRPr="00845629">
        <w:rPr>
          <w:i/>
          <w:iCs/>
          <w:sz w:val="24"/>
          <w:szCs w:val="24"/>
          <w:lang w:val="ro-RO"/>
        </w:rPr>
        <w:t xml:space="preserve"> </w:t>
      </w:r>
      <w:r w:rsidRPr="00845629">
        <w:rPr>
          <w:sz w:val="24"/>
          <w:szCs w:val="24"/>
          <w:lang w:val="ro-RO"/>
        </w:rPr>
        <w:t xml:space="preserve"> in nume propriu, </w:t>
      </w:r>
      <w:r w:rsidRPr="00845629">
        <w:rPr>
          <w:b/>
          <w:bCs/>
          <w:sz w:val="24"/>
          <w:szCs w:val="24"/>
          <w:lang w:val="ro-RO"/>
        </w:rPr>
        <w:t>declar ca sunt de acord si mă oblig să:</w:t>
      </w:r>
    </w:p>
    <w:p w14:paraId="5BB4BD65" w14:textId="77777777" w:rsidR="00E20979" w:rsidRPr="00845629" w:rsidRDefault="00E20979" w:rsidP="00E20979">
      <w:pPr>
        <w:ind w:firstLine="720"/>
        <w:jc w:val="both"/>
        <w:rPr>
          <w:b/>
          <w:bCs/>
          <w:sz w:val="24"/>
          <w:szCs w:val="24"/>
          <w:lang w:val="ro-RO"/>
        </w:rPr>
      </w:pPr>
    </w:p>
    <w:p w14:paraId="3FD29FD6" w14:textId="0831DE48" w:rsidR="00E20979" w:rsidRPr="00845629" w:rsidRDefault="00E20979" w:rsidP="00E20979">
      <w:pPr>
        <w:numPr>
          <w:ilvl w:val="0"/>
          <w:numId w:val="20"/>
        </w:numPr>
        <w:spacing w:after="200" w:line="276" w:lineRule="auto"/>
        <w:contextualSpacing/>
        <w:jc w:val="both"/>
        <w:rPr>
          <w:sz w:val="24"/>
          <w:szCs w:val="24"/>
          <w:lang w:val="ro-RO" w:eastAsia="en-US"/>
        </w:rPr>
      </w:pPr>
      <w:r w:rsidRPr="00845629">
        <w:rPr>
          <w:b/>
          <w:bCs/>
          <w:caps/>
          <w:sz w:val="24"/>
          <w:szCs w:val="24"/>
          <w:lang w:val="ro-RO" w:eastAsia="en-US"/>
        </w:rPr>
        <w:t>asigur securizarea</w:t>
      </w:r>
      <w:r w:rsidR="00D42E3C" w:rsidRPr="00845629">
        <w:rPr>
          <w:rStyle w:val="FootnoteReference"/>
          <w:b/>
          <w:bCs/>
          <w:caps/>
          <w:sz w:val="24"/>
          <w:szCs w:val="24"/>
          <w:lang w:val="ro-RO" w:eastAsia="en-US"/>
        </w:rPr>
        <w:footnoteReference w:id="2"/>
      </w:r>
      <w:r w:rsidRPr="00845629">
        <w:rPr>
          <w:b/>
          <w:bCs/>
          <w:caps/>
          <w:sz w:val="24"/>
          <w:szCs w:val="24"/>
          <w:lang w:val="ro-RO" w:eastAsia="en-US"/>
        </w:rPr>
        <w:t xml:space="preserve"> trenurilor</w:t>
      </w:r>
      <w:r w:rsidR="00E31FCF" w:rsidRPr="00845629">
        <w:rPr>
          <w:b/>
          <w:bCs/>
          <w:caps/>
          <w:sz w:val="24"/>
          <w:szCs w:val="24"/>
          <w:lang w:val="ro-RO"/>
        </w:rPr>
        <w:t xml:space="preserve"> în vederea evitării vandalizării și distrugerii ramelor</w:t>
      </w:r>
      <w:r w:rsidRPr="00845629">
        <w:rPr>
          <w:b/>
          <w:bCs/>
          <w:caps/>
          <w:sz w:val="24"/>
          <w:szCs w:val="24"/>
          <w:lang w:val="ro-RO" w:eastAsia="en-US"/>
        </w:rPr>
        <w:t xml:space="preserve"> pe toată durata contractului</w:t>
      </w:r>
      <w:r w:rsidR="00E31FCF" w:rsidRPr="00845629">
        <w:rPr>
          <w:b/>
          <w:bCs/>
          <w:caps/>
          <w:sz w:val="24"/>
          <w:szCs w:val="24"/>
          <w:lang w:val="ro-RO" w:eastAsia="en-US"/>
        </w:rPr>
        <w:t>;</w:t>
      </w:r>
    </w:p>
    <w:p w14:paraId="0E4AADE9" w14:textId="1003D375" w:rsidR="00E20979" w:rsidRPr="00845629" w:rsidRDefault="00E20979" w:rsidP="00E20979">
      <w:pPr>
        <w:numPr>
          <w:ilvl w:val="0"/>
          <w:numId w:val="20"/>
        </w:numPr>
        <w:spacing w:after="200" w:line="276" w:lineRule="auto"/>
        <w:contextualSpacing/>
        <w:jc w:val="both"/>
        <w:rPr>
          <w:sz w:val="24"/>
          <w:szCs w:val="24"/>
          <w:lang w:val="ro-RO" w:eastAsia="en-US"/>
        </w:rPr>
      </w:pPr>
      <w:r w:rsidRPr="00845629">
        <w:rPr>
          <w:sz w:val="24"/>
          <w:szCs w:val="24"/>
          <w:lang w:val="ro-RO" w:eastAsia="en-US"/>
        </w:rPr>
        <w:t>Atașez Dovada contractului încheiat cu o societate de pază și protecție</w:t>
      </w:r>
      <w:r w:rsidR="00E31FCF" w:rsidRPr="00845629">
        <w:rPr>
          <w:sz w:val="24"/>
          <w:szCs w:val="24"/>
          <w:lang w:val="ro-RO" w:eastAsia="en-US"/>
        </w:rPr>
        <w:t>/ Declar că asigur paza și protecția cu personal propriu autorizat.</w:t>
      </w:r>
      <w:r w:rsidRPr="00845629">
        <w:rPr>
          <w:sz w:val="24"/>
          <w:szCs w:val="24"/>
          <w:lang w:val="ro-RO" w:eastAsia="en-US"/>
        </w:rPr>
        <w:t xml:space="preserve"> </w:t>
      </w:r>
    </w:p>
    <w:p w14:paraId="61FE7CF7" w14:textId="77777777" w:rsidR="00E20979" w:rsidRPr="00845629" w:rsidRDefault="00E20979" w:rsidP="00E20979">
      <w:pPr>
        <w:ind w:firstLine="720"/>
        <w:jc w:val="both"/>
        <w:rPr>
          <w:b/>
          <w:bCs/>
          <w:sz w:val="24"/>
          <w:szCs w:val="24"/>
          <w:lang w:val="ro-RO"/>
        </w:rPr>
      </w:pPr>
    </w:p>
    <w:p w14:paraId="7B0CE7D8" w14:textId="77777777" w:rsidR="00E20979" w:rsidRPr="00845629" w:rsidRDefault="00E20979" w:rsidP="00E20979">
      <w:pPr>
        <w:keepNext/>
        <w:spacing w:line="240" w:lineRule="atLeast"/>
        <w:jc w:val="center"/>
        <w:outlineLvl w:val="0"/>
        <w:rPr>
          <w:color w:val="FF0000"/>
          <w:sz w:val="24"/>
          <w:szCs w:val="24"/>
          <w:lang w:val="ro-RO"/>
        </w:rPr>
      </w:pPr>
    </w:p>
    <w:p w14:paraId="39273AB0" w14:textId="77777777" w:rsidR="00E20979" w:rsidRPr="00845629" w:rsidRDefault="00E20979" w:rsidP="00E20979">
      <w:pPr>
        <w:keepNext/>
        <w:spacing w:line="240" w:lineRule="atLeast"/>
        <w:jc w:val="center"/>
        <w:outlineLvl w:val="0"/>
        <w:rPr>
          <w:color w:val="FF0000"/>
          <w:sz w:val="24"/>
          <w:szCs w:val="24"/>
          <w:lang w:val="ro-RO"/>
        </w:rPr>
      </w:pPr>
    </w:p>
    <w:p w14:paraId="31033719" w14:textId="4772096E" w:rsidR="00E20979" w:rsidRPr="00845629" w:rsidRDefault="00E20979" w:rsidP="00E20979">
      <w:pPr>
        <w:jc w:val="both"/>
        <w:rPr>
          <w:sz w:val="24"/>
          <w:szCs w:val="24"/>
          <w:lang w:val="ro-RO"/>
        </w:rPr>
      </w:pPr>
      <w:r w:rsidRPr="00845629">
        <w:rPr>
          <w:sz w:val="24"/>
          <w:szCs w:val="24"/>
          <w:lang w:val="ro-RO"/>
        </w:rPr>
        <w:t xml:space="preserve">            Această </w:t>
      </w:r>
      <w:r w:rsidR="00E31FCF" w:rsidRPr="00845629">
        <w:rPr>
          <w:sz w:val="24"/>
          <w:szCs w:val="24"/>
          <w:lang w:val="ro-RO"/>
        </w:rPr>
        <w:t>declarație</w:t>
      </w:r>
      <w:r w:rsidRPr="00845629">
        <w:rPr>
          <w:sz w:val="24"/>
          <w:szCs w:val="24"/>
          <w:lang w:val="ro-RO"/>
        </w:rPr>
        <w:t xml:space="preserve"> are caracter irevocabil, reprezentând angajament ferm al SC………………………………………..……. pentru participarea la procedură.</w:t>
      </w:r>
    </w:p>
    <w:p w14:paraId="636586A8" w14:textId="77777777" w:rsidR="00E20979" w:rsidRPr="00845629" w:rsidRDefault="00E20979" w:rsidP="00E20979">
      <w:pPr>
        <w:jc w:val="both"/>
        <w:rPr>
          <w:sz w:val="24"/>
          <w:szCs w:val="24"/>
          <w:lang w:val="ro-RO"/>
        </w:rPr>
      </w:pPr>
    </w:p>
    <w:p w14:paraId="48EBCD4C" w14:textId="77777777" w:rsidR="00E20979" w:rsidRPr="00845629" w:rsidRDefault="00E20979" w:rsidP="00E20979">
      <w:pPr>
        <w:jc w:val="both"/>
        <w:rPr>
          <w:sz w:val="24"/>
          <w:szCs w:val="24"/>
          <w:lang w:val="ro-RO"/>
        </w:rPr>
      </w:pPr>
    </w:p>
    <w:p w14:paraId="192FB687" w14:textId="77777777" w:rsidR="00E20979" w:rsidRPr="00845629" w:rsidRDefault="00E20979" w:rsidP="00E20979">
      <w:pPr>
        <w:rPr>
          <w:sz w:val="24"/>
          <w:szCs w:val="24"/>
          <w:lang w:val="ro-RO"/>
        </w:rPr>
      </w:pPr>
    </w:p>
    <w:p w14:paraId="567A0B52" w14:textId="77777777" w:rsidR="00E20979" w:rsidRPr="00845629" w:rsidRDefault="00E20979" w:rsidP="00E20979">
      <w:pPr>
        <w:rPr>
          <w:sz w:val="24"/>
          <w:szCs w:val="24"/>
          <w:lang w:val="ro-RO"/>
        </w:rPr>
      </w:pPr>
      <w:r w:rsidRPr="00845629">
        <w:rPr>
          <w:sz w:val="24"/>
          <w:szCs w:val="24"/>
          <w:lang w:val="ro-RO"/>
        </w:rPr>
        <w:t>Data :[…………………….]</w:t>
      </w:r>
    </w:p>
    <w:p w14:paraId="23111E0F" w14:textId="77777777" w:rsidR="00E20979" w:rsidRPr="00845629" w:rsidRDefault="00E20979" w:rsidP="00E20979">
      <w:pPr>
        <w:rPr>
          <w:sz w:val="24"/>
          <w:szCs w:val="24"/>
          <w:lang w:val="ro-RO"/>
        </w:rPr>
      </w:pPr>
    </w:p>
    <w:p w14:paraId="62BAF40C" w14:textId="77777777" w:rsidR="00E20979" w:rsidRPr="00845629" w:rsidRDefault="00E20979" w:rsidP="00E20979">
      <w:pPr>
        <w:rPr>
          <w:sz w:val="24"/>
          <w:szCs w:val="24"/>
          <w:lang w:val="ro-RO"/>
        </w:rPr>
      </w:pPr>
    </w:p>
    <w:p w14:paraId="39315EF4" w14:textId="77777777" w:rsidR="00E20979" w:rsidRPr="00845629" w:rsidRDefault="00E20979" w:rsidP="00E20979">
      <w:pPr>
        <w:rPr>
          <w:sz w:val="24"/>
          <w:szCs w:val="24"/>
          <w:lang w:val="ro-RO"/>
        </w:rPr>
      </w:pPr>
    </w:p>
    <w:p w14:paraId="36149460" w14:textId="1BB32806" w:rsidR="00E20979" w:rsidRPr="00845629" w:rsidRDefault="00E20979" w:rsidP="00E20979">
      <w:pPr>
        <w:rPr>
          <w:sz w:val="24"/>
          <w:szCs w:val="24"/>
          <w:lang w:val="ro-RO"/>
        </w:rPr>
      </w:pPr>
      <w:r w:rsidRPr="00845629">
        <w:rPr>
          <w:sz w:val="24"/>
          <w:szCs w:val="24"/>
          <w:lang w:val="ro-RO"/>
        </w:rPr>
        <w:t xml:space="preserve">(Numele </w:t>
      </w:r>
      <w:r w:rsidR="00D42E3C" w:rsidRPr="00845629">
        <w:rPr>
          <w:sz w:val="24"/>
          <w:szCs w:val="24"/>
          <w:lang w:val="ro-RO"/>
        </w:rPr>
        <w:t>și</w:t>
      </w:r>
      <w:r w:rsidRPr="00845629">
        <w:rPr>
          <w:sz w:val="24"/>
          <w:szCs w:val="24"/>
          <w:lang w:val="ro-RO"/>
        </w:rPr>
        <w:t xml:space="preserve"> Prenume) ________________________</w:t>
      </w:r>
    </w:p>
    <w:p w14:paraId="4E8D09A1" w14:textId="5F8FFE9C" w:rsidR="00E20979" w:rsidRPr="00845629" w:rsidRDefault="00E20979" w:rsidP="00E20979">
      <w:pPr>
        <w:rPr>
          <w:sz w:val="24"/>
          <w:szCs w:val="24"/>
          <w:lang w:val="ro-RO"/>
        </w:rPr>
      </w:pPr>
      <w:r w:rsidRPr="00845629">
        <w:rPr>
          <w:i/>
          <w:iCs/>
          <w:sz w:val="24"/>
          <w:szCs w:val="24"/>
          <w:lang w:val="ro-RO"/>
        </w:rPr>
        <w:t xml:space="preserve">(semnătura </w:t>
      </w:r>
      <w:r w:rsidR="00D42E3C" w:rsidRPr="00845629">
        <w:rPr>
          <w:i/>
          <w:iCs/>
          <w:sz w:val="24"/>
          <w:szCs w:val="24"/>
          <w:lang w:val="ro-RO"/>
        </w:rPr>
        <w:t>și</w:t>
      </w:r>
      <w:r w:rsidRPr="00845629">
        <w:rPr>
          <w:i/>
          <w:iCs/>
          <w:sz w:val="24"/>
          <w:szCs w:val="24"/>
          <w:lang w:val="ro-RO"/>
        </w:rPr>
        <w:t xml:space="preserve"> </w:t>
      </w:r>
      <w:r w:rsidR="00D42E3C" w:rsidRPr="00845629">
        <w:rPr>
          <w:i/>
          <w:iCs/>
          <w:sz w:val="24"/>
          <w:szCs w:val="24"/>
          <w:lang w:val="ro-RO"/>
        </w:rPr>
        <w:t>ștampilă</w:t>
      </w:r>
      <w:r w:rsidRPr="00845629">
        <w:rPr>
          <w:i/>
          <w:iCs/>
          <w:sz w:val="24"/>
          <w:szCs w:val="24"/>
          <w:lang w:val="ro-RO"/>
        </w:rPr>
        <w:t>)</w:t>
      </w:r>
      <w:r w:rsidRPr="00845629">
        <w:rPr>
          <w:sz w:val="24"/>
          <w:szCs w:val="24"/>
          <w:lang w:val="ro-RO"/>
        </w:rPr>
        <w:t>,</w:t>
      </w:r>
    </w:p>
    <w:p w14:paraId="13B74EC4" w14:textId="77777777" w:rsidR="00E20979" w:rsidRPr="00845629" w:rsidRDefault="00E20979" w:rsidP="00E20979">
      <w:pPr>
        <w:rPr>
          <w:sz w:val="24"/>
          <w:szCs w:val="24"/>
          <w:lang w:val="ro-RO"/>
        </w:rPr>
      </w:pPr>
    </w:p>
    <w:p w14:paraId="7A55708B" w14:textId="77777777" w:rsidR="00E20979" w:rsidRPr="00845629" w:rsidRDefault="00E20979" w:rsidP="00E20979">
      <w:pPr>
        <w:rPr>
          <w:sz w:val="24"/>
          <w:szCs w:val="24"/>
          <w:lang w:val="ro-RO"/>
        </w:rPr>
      </w:pPr>
    </w:p>
    <w:p w14:paraId="3ACB7F4E" w14:textId="77777777" w:rsidR="00E20979" w:rsidRPr="00845629" w:rsidRDefault="00E20979" w:rsidP="00E20979">
      <w:pPr>
        <w:rPr>
          <w:sz w:val="24"/>
          <w:szCs w:val="24"/>
          <w:lang w:val="ro-RO"/>
        </w:rPr>
      </w:pPr>
      <w:r w:rsidRPr="00845629">
        <w:rPr>
          <w:sz w:val="24"/>
          <w:szCs w:val="24"/>
          <w:lang w:val="ro-RO"/>
        </w:rPr>
        <w:t>in calitate de __________________, reprezentant legal autorizat sa semnez oferta pentru si in numele ____________________________________.</w:t>
      </w:r>
    </w:p>
    <w:p w14:paraId="2BDFA216" w14:textId="77777777" w:rsidR="00E20979" w:rsidRPr="00845629" w:rsidRDefault="00E20979" w:rsidP="00E20979">
      <w:pPr>
        <w:tabs>
          <w:tab w:val="decimal" w:pos="0"/>
        </w:tabs>
        <w:jc w:val="both"/>
        <w:rPr>
          <w:sz w:val="24"/>
          <w:szCs w:val="24"/>
          <w:lang w:val="ro-RO"/>
        </w:rPr>
      </w:pPr>
      <w:r w:rsidRPr="00845629">
        <w:rPr>
          <w:sz w:val="24"/>
          <w:szCs w:val="24"/>
          <w:lang w:val="ro-RO"/>
        </w:rPr>
        <w:t xml:space="preserve">          </w:t>
      </w:r>
    </w:p>
    <w:p w14:paraId="3D59FC29" w14:textId="77777777" w:rsidR="00E20979" w:rsidRPr="00845629" w:rsidRDefault="00E20979" w:rsidP="00E20979">
      <w:pPr>
        <w:tabs>
          <w:tab w:val="decimal" w:pos="0"/>
        </w:tabs>
        <w:jc w:val="both"/>
        <w:rPr>
          <w:i/>
          <w:iCs/>
          <w:sz w:val="24"/>
          <w:szCs w:val="24"/>
          <w:lang w:val="ro-RO"/>
        </w:rPr>
      </w:pPr>
      <w:r w:rsidRPr="00845629">
        <w:rPr>
          <w:sz w:val="24"/>
          <w:szCs w:val="24"/>
          <w:lang w:val="ro-RO"/>
        </w:rPr>
        <w:t xml:space="preserve">                                             </w:t>
      </w:r>
      <w:r w:rsidRPr="00845629">
        <w:rPr>
          <w:i/>
          <w:iCs/>
          <w:sz w:val="24"/>
          <w:szCs w:val="24"/>
          <w:lang w:val="ro-RO"/>
        </w:rPr>
        <w:t>(denumire/nume operator economic).</w:t>
      </w:r>
    </w:p>
    <w:p w14:paraId="402B8663" w14:textId="77777777" w:rsidR="00E20979" w:rsidRPr="00845629" w:rsidRDefault="00E20979" w:rsidP="00E20979">
      <w:pPr>
        <w:rPr>
          <w:sz w:val="24"/>
          <w:szCs w:val="24"/>
          <w:lang w:val="ro-RO"/>
        </w:rPr>
      </w:pPr>
    </w:p>
    <w:p w14:paraId="60CF6778" w14:textId="77777777" w:rsidR="00E20979" w:rsidRPr="00845629" w:rsidRDefault="00E20979" w:rsidP="00E20979">
      <w:pPr>
        <w:rPr>
          <w:sz w:val="24"/>
          <w:szCs w:val="24"/>
          <w:lang w:val="ro-RO"/>
        </w:rPr>
      </w:pPr>
    </w:p>
    <w:p w14:paraId="0FC148D4" w14:textId="77777777" w:rsidR="00E20979" w:rsidRPr="00845629" w:rsidRDefault="00E20979" w:rsidP="00E20979">
      <w:pPr>
        <w:rPr>
          <w:sz w:val="24"/>
          <w:szCs w:val="24"/>
          <w:lang w:val="ro-RO"/>
        </w:rPr>
      </w:pPr>
    </w:p>
    <w:p w14:paraId="3F91B2D7" w14:textId="77777777" w:rsidR="00B66A19" w:rsidRPr="00845629" w:rsidRDefault="00B66A19" w:rsidP="00B66A19">
      <w:pPr>
        <w:pStyle w:val="Heading1"/>
        <w:jc w:val="center"/>
        <w:rPr>
          <w:color w:val="FF0000"/>
          <w:sz w:val="24"/>
          <w:szCs w:val="24"/>
        </w:rPr>
      </w:pPr>
    </w:p>
    <w:p w14:paraId="5386AB89" w14:textId="5AC93590" w:rsidR="00B66A19" w:rsidRPr="00845629" w:rsidRDefault="00B66A19" w:rsidP="00B66A19">
      <w:pPr>
        <w:spacing w:after="200" w:line="276" w:lineRule="auto"/>
        <w:rPr>
          <w:b/>
          <w:bCs/>
          <w:i/>
          <w:iCs/>
          <w:sz w:val="24"/>
          <w:szCs w:val="24"/>
          <w:lang w:val="ro-RO"/>
        </w:rPr>
      </w:pPr>
      <w:r w:rsidRPr="00845629">
        <w:rPr>
          <w:b/>
          <w:bCs/>
          <w:sz w:val="24"/>
          <w:szCs w:val="24"/>
          <w:lang w:val="ro-RO"/>
        </w:rPr>
        <w:t>OFERTANT</w:t>
      </w:r>
      <w:r w:rsidRPr="00845629">
        <w:rPr>
          <w:b/>
          <w:bCs/>
          <w:i/>
          <w:iCs/>
          <w:sz w:val="24"/>
          <w:szCs w:val="24"/>
          <w:lang w:val="ro-RO"/>
        </w:rPr>
        <w:t>      </w:t>
      </w:r>
      <w:r w:rsidRPr="00845629">
        <w:rPr>
          <w:b/>
          <w:bCs/>
          <w:i/>
          <w:iCs/>
          <w:sz w:val="24"/>
          <w:szCs w:val="24"/>
          <w:lang w:val="ro-RO"/>
        </w:rPr>
        <w:tab/>
      </w:r>
      <w:r w:rsidRPr="00845629">
        <w:rPr>
          <w:b/>
          <w:bCs/>
          <w:i/>
          <w:iCs/>
          <w:sz w:val="24"/>
          <w:szCs w:val="24"/>
          <w:lang w:val="ro-RO"/>
        </w:rPr>
        <w:tab/>
      </w:r>
      <w:r w:rsidRPr="00845629">
        <w:rPr>
          <w:b/>
          <w:bCs/>
          <w:i/>
          <w:iCs/>
          <w:sz w:val="24"/>
          <w:szCs w:val="24"/>
          <w:lang w:val="ro-RO"/>
        </w:rPr>
        <w:tab/>
        <w:t xml:space="preserve">                                                               </w:t>
      </w:r>
      <w:r w:rsidRPr="00845629">
        <w:rPr>
          <w:b/>
          <w:i/>
          <w:snapToGrid w:val="0"/>
          <w:sz w:val="24"/>
          <w:szCs w:val="24"/>
          <w:lang w:val="ro-RO" w:eastAsia="en-US"/>
        </w:rPr>
        <w:t>FORMULAR 1</w:t>
      </w:r>
      <w:r w:rsidR="00E31FCF" w:rsidRPr="00845629">
        <w:rPr>
          <w:b/>
          <w:i/>
          <w:snapToGrid w:val="0"/>
          <w:sz w:val="24"/>
          <w:szCs w:val="24"/>
          <w:lang w:val="ro-RO" w:eastAsia="en-US"/>
        </w:rPr>
        <w:t>3</w:t>
      </w:r>
    </w:p>
    <w:p w14:paraId="706F80E8" w14:textId="77777777" w:rsidR="00B66A19" w:rsidRPr="00845629" w:rsidRDefault="00B66A19" w:rsidP="00B66A19">
      <w:pPr>
        <w:rPr>
          <w:sz w:val="24"/>
          <w:szCs w:val="24"/>
          <w:lang w:val="ro-RO"/>
        </w:rPr>
      </w:pPr>
      <w:r w:rsidRPr="00845629">
        <w:rPr>
          <w:sz w:val="24"/>
          <w:szCs w:val="24"/>
          <w:lang w:val="ro-RO"/>
        </w:rPr>
        <w:t>……………………………</w:t>
      </w:r>
    </w:p>
    <w:p w14:paraId="00B131D5" w14:textId="77777777" w:rsidR="00B66A19" w:rsidRPr="00845629" w:rsidRDefault="00B66A19" w:rsidP="00B66A19">
      <w:pPr>
        <w:rPr>
          <w:i/>
          <w:iCs/>
          <w:sz w:val="24"/>
          <w:szCs w:val="24"/>
          <w:lang w:val="ro-RO"/>
        </w:rPr>
      </w:pPr>
      <w:r w:rsidRPr="00845629">
        <w:rPr>
          <w:i/>
          <w:iCs/>
          <w:sz w:val="24"/>
          <w:szCs w:val="24"/>
          <w:lang w:val="ro-RO"/>
        </w:rPr>
        <w:t>(denumire)</w:t>
      </w:r>
    </w:p>
    <w:p w14:paraId="28D15B13" w14:textId="77777777" w:rsidR="00B66A19" w:rsidRPr="00845629" w:rsidRDefault="00B66A19" w:rsidP="00B66A19">
      <w:pPr>
        <w:rPr>
          <w:i/>
          <w:iCs/>
          <w:sz w:val="24"/>
          <w:szCs w:val="24"/>
          <w:lang w:val="ro-RO"/>
        </w:rPr>
      </w:pPr>
    </w:p>
    <w:p w14:paraId="029F9F34" w14:textId="77777777" w:rsidR="00B66A19" w:rsidRPr="00845629" w:rsidRDefault="00B66A19" w:rsidP="00B66A19">
      <w:pPr>
        <w:jc w:val="center"/>
        <w:rPr>
          <w:sz w:val="24"/>
          <w:szCs w:val="24"/>
          <w:lang w:val="ro-RO"/>
        </w:rPr>
      </w:pPr>
    </w:p>
    <w:p w14:paraId="40AB4ED1" w14:textId="7D11C49C" w:rsidR="00B66A19" w:rsidRPr="00845629" w:rsidRDefault="00B66A19" w:rsidP="00B66A19">
      <w:pPr>
        <w:autoSpaceDE w:val="0"/>
        <w:autoSpaceDN w:val="0"/>
        <w:adjustRightInd w:val="0"/>
        <w:spacing w:line="360" w:lineRule="auto"/>
        <w:jc w:val="center"/>
        <w:rPr>
          <w:iCs/>
          <w:sz w:val="16"/>
          <w:szCs w:val="16"/>
          <w:lang w:val="ro-RO"/>
        </w:rPr>
      </w:pPr>
      <w:r w:rsidRPr="00845629">
        <w:rPr>
          <w:b/>
          <w:bCs/>
          <w:caps/>
          <w:sz w:val="24"/>
          <w:szCs w:val="24"/>
          <w:lang w:val="ro-RO"/>
        </w:rPr>
        <w:t>Declarație pe proprie răspundere referitoare la obligativitatea DOT</w:t>
      </w:r>
      <w:r w:rsidR="00B214B8" w:rsidRPr="00845629">
        <w:rPr>
          <w:b/>
          <w:bCs/>
          <w:caps/>
          <w:sz w:val="24"/>
          <w:szCs w:val="24"/>
          <w:lang w:val="ro-RO"/>
        </w:rPr>
        <w:t>Ă</w:t>
      </w:r>
      <w:r w:rsidRPr="00845629">
        <w:rPr>
          <w:b/>
          <w:bCs/>
          <w:caps/>
          <w:sz w:val="24"/>
          <w:szCs w:val="24"/>
          <w:lang w:val="ro-RO"/>
        </w:rPr>
        <w:t>RII SPA</w:t>
      </w:r>
      <w:r w:rsidR="00B214B8" w:rsidRPr="00845629">
        <w:rPr>
          <w:b/>
          <w:bCs/>
          <w:caps/>
          <w:sz w:val="24"/>
          <w:szCs w:val="24"/>
          <w:lang w:val="ro-RO"/>
        </w:rPr>
        <w:t>Ț</w:t>
      </w:r>
      <w:r w:rsidRPr="00845629">
        <w:rPr>
          <w:b/>
          <w:bCs/>
          <w:caps/>
          <w:sz w:val="24"/>
          <w:szCs w:val="24"/>
          <w:lang w:val="ro-RO"/>
        </w:rPr>
        <w:t>IILOR</w:t>
      </w:r>
      <w:r w:rsidR="00B214B8" w:rsidRPr="00845629">
        <w:rPr>
          <w:b/>
          <w:bCs/>
          <w:caps/>
          <w:sz w:val="24"/>
          <w:szCs w:val="24"/>
          <w:lang w:val="ro-RO"/>
        </w:rPr>
        <w:t xml:space="preserve"> destinate serviciului de catering</w:t>
      </w:r>
    </w:p>
    <w:p w14:paraId="06FB7D9D" w14:textId="77777777" w:rsidR="00B66A19" w:rsidRPr="00845629" w:rsidRDefault="00B66A19" w:rsidP="00B66A19">
      <w:pPr>
        <w:pStyle w:val="CommentText"/>
        <w:jc w:val="center"/>
        <w:rPr>
          <w:sz w:val="24"/>
          <w:szCs w:val="24"/>
        </w:rPr>
      </w:pPr>
    </w:p>
    <w:p w14:paraId="790E9C04" w14:textId="77777777" w:rsidR="00B66A19" w:rsidRPr="00845629" w:rsidRDefault="00B66A19" w:rsidP="00B66A19">
      <w:pPr>
        <w:jc w:val="both"/>
        <w:rPr>
          <w:sz w:val="24"/>
          <w:szCs w:val="24"/>
          <w:lang w:val="ro-RO"/>
        </w:rPr>
      </w:pPr>
    </w:p>
    <w:p w14:paraId="07179385" w14:textId="60794559" w:rsidR="00B66A19" w:rsidRPr="00845629" w:rsidRDefault="00B66A19" w:rsidP="00B66A19">
      <w:pPr>
        <w:rPr>
          <w:b/>
          <w:bCs/>
          <w:sz w:val="24"/>
          <w:szCs w:val="24"/>
          <w:lang w:val="ro-RO"/>
        </w:rPr>
      </w:pPr>
      <w:r w:rsidRPr="00845629">
        <w:rPr>
          <w:sz w:val="24"/>
          <w:szCs w:val="24"/>
          <w:lang w:val="ro-RO"/>
        </w:rPr>
        <w:t xml:space="preserve">Subsemnatul …………………………………………………. (nume şi prenume in clar a persoanei autorizate), reprezentant împuternicit al ............................................................................ (denumirea/numele si sediul/adresa ofertantului), in calitate de ofertant la procedura nr. </w:t>
      </w:r>
      <w:r w:rsidR="00B5374E">
        <w:rPr>
          <w:sz w:val="24"/>
          <w:szCs w:val="24"/>
          <w:lang w:val="ro-RO"/>
        </w:rPr>
        <w:t>160/2024</w:t>
      </w:r>
      <w:r w:rsidRPr="00845629">
        <w:rPr>
          <w:sz w:val="24"/>
          <w:szCs w:val="24"/>
          <w:lang w:val="ro-RO"/>
        </w:rPr>
        <w:t xml:space="preserve"> organizata pentru atribuirea contractului de achiziţie ………………………… ………………………………………………….. ……………… ,</w:t>
      </w:r>
      <w:r w:rsidRPr="00845629">
        <w:rPr>
          <w:i/>
          <w:iCs/>
          <w:sz w:val="24"/>
          <w:szCs w:val="24"/>
          <w:lang w:val="ro-RO"/>
        </w:rPr>
        <w:t xml:space="preserve"> </w:t>
      </w:r>
      <w:r w:rsidRPr="00845629">
        <w:rPr>
          <w:sz w:val="24"/>
          <w:szCs w:val="24"/>
          <w:lang w:val="ro-RO"/>
        </w:rPr>
        <w:t xml:space="preserve"> in nume propriu, </w:t>
      </w:r>
      <w:r w:rsidRPr="00845629">
        <w:rPr>
          <w:b/>
          <w:bCs/>
          <w:sz w:val="24"/>
          <w:szCs w:val="24"/>
          <w:lang w:val="ro-RO"/>
        </w:rPr>
        <w:t>declar ca sunt de acord si m</w:t>
      </w:r>
      <w:r w:rsidR="00D42E3C" w:rsidRPr="00845629">
        <w:rPr>
          <w:b/>
          <w:bCs/>
          <w:sz w:val="24"/>
          <w:szCs w:val="24"/>
          <w:lang w:val="ro-RO"/>
        </w:rPr>
        <w:t>ă</w:t>
      </w:r>
      <w:r w:rsidRPr="00845629">
        <w:rPr>
          <w:b/>
          <w:bCs/>
          <w:sz w:val="24"/>
          <w:szCs w:val="24"/>
          <w:lang w:val="ro-RO"/>
        </w:rPr>
        <w:t xml:space="preserve"> oblig sa DOTEZ</w:t>
      </w:r>
      <w:r w:rsidR="00D42E3C" w:rsidRPr="00845629">
        <w:rPr>
          <w:rStyle w:val="FootnoteReference"/>
          <w:b/>
          <w:bCs/>
          <w:sz w:val="24"/>
          <w:szCs w:val="24"/>
          <w:lang w:val="ro-RO"/>
        </w:rPr>
        <w:footnoteReference w:id="3"/>
      </w:r>
      <w:r w:rsidRPr="00845629">
        <w:rPr>
          <w:b/>
          <w:bCs/>
          <w:sz w:val="24"/>
          <w:szCs w:val="24"/>
          <w:lang w:val="ro-RO"/>
        </w:rPr>
        <w:t xml:space="preserve"> toate spațiilor destinate serviciului de catering și pentru exploatarea ulterioară în regie proprie a spațiilor menționate anterior.</w:t>
      </w:r>
    </w:p>
    <w:p w14:paraId="54AE070B" w14:textId="2E830353" w:rsidR="00B66A19" w:rsidRPr="00845629" w:rsidRDefault="00B66A19" w:rsidP="00B66A19">
      <w:pPr>
        <w:ind w:firstLine="720"/>
        <w:jc w:val="both"/>
        <w:rPr>
          <w:b/>
          <w:bCs/>
          <w:sz w:val="24"/>
          <w:szCs w:val="24"/>
          <w:lang w:val="ro-RO"/>
        </w:rPr>
      </w:pPr>
    </w:p>
    <w:p w14:paraId="33510F55" w14:textId="77777777" w:rsidR="00B66A19" w:rsidRPr="00845629" w:rsidRDefault="00B66A19" w:rsidP="00B66A19">
      <w:pPr>
        <w:pStyle w:val="Heading1"/>
        <w:jc w:val="center"/>
        <w:rPr>
          <w:color w:val="FF0000"/>
          <w:sz w:val="24"/>
          <w:szCs w:val="24"/>
        </w:rPr>
      </w:pPr>
    </w:p>
    <w:p w14:paraId="47C5FDA8" w14:textId="77777777" w:rsidR="00B66A19" w:rsidRPr="00845629" w:rsidRDefault="00B66A19" w:rsidP="00B66A19">
      <w:pPr>
        <w:pStyle w:val="Heading1"/>
        <w:jc w:val="center"/>
        <w:rPr>
          <w:color w:val="FF0000"/>
          <w:sz w:val="24"/>
          <w:szCs w:val="24"/>
        </w:rPr>
      </w:pPr>
    </w:p>
    <w:p w14:paraId="11A0DE57" w14:textId="224E410C" w:rsidR="00B66A19" w:rsidRPr="00845629" w:rsidRDefault="00B66A19" w:rsidP="00B66A19">
      <w:pPr>
        <w:jc w:val="both"/>
        <w:rPr>
          <w:sz w:val="24"/>
          <w:szCs w:val="24"/>
          <w:lang w:val="ro-RO"/>
        </w:rPr>
      </w:pPr>
      <w:r w:rsidRPr="00845629">
        <w:rPr>
          <w:sz w:val="24"/>
          <w:szCs w:val="24"/>
          <w:lang w:val="ro-RO"/>
        </w:rPr>
        <w:t xml:space="preserve">            Această </w:t>
      </w:r>
      <w:r w:rsidR="00B214B8" w:rsidRPr="00845629">
        <w:rPr>
          <w:sz w:val="24"/>
          <w:szCs w:val="24"/>
          <w:lang w:val="ro-RO"/>
        </w:rPr>
        <w:t>declarație</w:t>
      </w:r>
      <w:r w:rsidRPr="00845629">
        <w:rPr>
          <w:sz w:val="24"/>
          <w:szCs w:val="24"/>
          <w:lang w:val="ro-RO"/>
        </w:rPr>
        <w:t xml:space="preserve"> are caracter irevocabil, reprezentând angajament ferm al SC………………………………………..……. pentru participarea la procedură.</w:t>
      </w:r>
    </w:p>
    <w:p w14:paraId="637E6DF2" w14:textId="77777777" w:rsidR="00B66A19" w:rsidRPr="00845629" w:rsidRDefault="00B66A19" w:rsidP="00B66A19">
      <w:pPr>
        <w:jc w:val="both"/>
        <w:rPr>
          <w:sz w:val="24"/>
          <w:szCs w:val="24"/>
          <w:lang w:val="ro-RO"/>
        </w:rPr>
      </w:pPr>
    </w:p>
    <w:p w14:paraId="044CBB8D" w14:textId="77777777" w:rsidR="00B66A19" w:rsidRPr="00845629" w:rsidRDefault="00B66A19" w:rsidP="00B66A19">
      <w:pPr>
        <w:jc w:val="both"/>
        <w:rPr>
          <w:sz w:val="24"/>
          <w:szCs w:val="24"/>
          <w:lang w:val="ro-RO"/>
        </w:rPr>
      </w:pPr>
    </w:p>
    <w:p w14:paraId="0EC3D383" w14:textId="77777777" w:rsidR="00B66A19" w:rsidRPr="00845629" w:rsidRDefault="00B66A19" w:rsidP="00B66A19">
      <w:pPr>
        <w:rPr>
          <w:sz w:val="24"/>
          <w:szCs w:val="24"/>
          <w:lang w:val="ro-RO"/>
        </w:rPr>
      </w:pPr>
    </w:p>
    <w:p w14:paraId="0996006A" w14:textId="77777777" w:rsidR="00B66A19" w:rsidRPr="00845629" w:rsidRDefault="00B66A19" w:rsidP="00B66A19">
      <w:pPr>
        <w:rPr>
          <w:sz w:val="24"/>
          <w:szCs w:val="24"/>
          <w:lang w:val="ro-RO"/>
        </w:rPr>
      </w:pPr>
      <w:r w:rsidRPr="00845629">
        <w:rPr>
          <w:sz w:val="24"/>
          <w:szCs w:val="24"/>
          <w:lang w:val="ro-RO"/>
        </w:rPr>
        <w:t>Data :[…………………….]</w:t>
      </w:r>
    </w:p>
    <w:p w14:paraId="5A9AA258" w14:textId="77777777" w:rsidR="00B66A19" w:rsidRPr="00845629" w:rsidRDefault="00B66A19" w:rsidP="00B66A19">
      <w:pPr>
        <w:rPr>
          <w:sz w:val="24"/>
          <w:szCs w:val="24"/>
          <w:lang w:val="ro-RO"/>
        </w:rPr>
      </w:pPr>
    </w:p>
    <w:p w14:paraId="795300E0" w14:textId="77777777" w:rsidR="00B66A19" w:rsidRPr="00845629" w:rsidRDefault="00B66A19" w:rsidP="00B66A19">
      <w:pPr>
        <w:rPr>
          <w:sz w:val="24"/>
          <w:szCs w:val="24"/>
          <w:lang w:val="ro-RO"/>
        </w:rPr>
      </w:pPr>
    </w:p>
    <w:p w14:paraId="00559BB2" w14:textId="77777777" w:rsidR="00B66A19" w:rsidRPr="00845629" w:rsidRDefault="00B66A19" w:rsidP="00B66A19">
      <w:pPr>
        <w:rPr>
          <w:sz w:val="24"/>
          <w:szCs w:val="24"/>
          <w:lang w:val="ro-RO"/>
        </w:rPr>
      </w:pPr>
    </w:p>
    <w:p w14:paraId="6F42BB20" w14:textId="4F989749" w:rsidR="00B66A19" w:rsidRPr="00845629" w:rsidRDefault="00B66A19" w:rsidP="00B66A19">
      <w:pPr>
        <w:rPr>
          <w:sz w:val="24"/>
          <w:szCs w:val="24"/>
          <w:lang w:val="ro-RO"/>
        </w:rPr>
      </w:pPr>
      <w:r w:rsidRPr="00845629">
        <w:rPr>
          <w:sz w:val="24"/>
          <w:szCs w:val="24"/>
          <w:lang w:val="ro-RO"/>
        </w:rPr>
        <w:t xml:space="preserve">(Numele </w:t>
      </w:r>
      <w:r w:rsidR="00B214B8" w:rsidRPr="00845629">
        <w:rPr>
          <w:sz w:val="24"/>
          <w:szCs w:val="24"/>
          <w:lang w:val="ro-RO"/>
        </w:rPr>
        <w:t>și</w:t>
      </w:r>
      <w:r w:rsidRPr="00845629">
        <w:rPr>
          <w:sz w:val="24"/>
          <w:szCs w:val="24"/>
          <w:lang w:val="ro-RO"/>
        </w:rPr>
        <w:t xml:space="preserve"> Prenume) ________________________</w:t>
      </w:r>
    </w:p>
    <w:p w14:paraId="6E11B50F" w14:textId="15A4B7E6" w:rsidR="00B66A19" w:rsidRPr="00845629" w:rsidRDefault="00B66A19" w:rsidP="00B66A19">
      <w:pPr>
        <w:rPr>
          <w:sz w:val="24"/>
          <w:szCs w:val="24"/>
          <w:lang w:val="ro-RO"/>
        </w:rPr>
      </w:pPr>
      <w:r w:rsidRPr="00845629">
        <w:rPr>
          <w:i/>
          <w:iCs/>
          <w:sz w:val="24"/>
          <w:szCs w:val="24"/>
          <w:lang w:val="ro-RO"/>
        </w:rPr>
        <w:t xml:space="preserve">(semnătura </w:t>
      </w:r>
      <w:r w:rsidR="00B214B8" w:rsidRPr="00845629">
        <w:rPr>
          <w:i/>
          <w:iCs/>
          <w:sz w:val="24"/>
          <w:szCs w:val="24"/>
          <w:lang w:val="ro-RO"/>
        </w:rPr>
        <w:t>și</w:t>
      </w:r>
      <w:r w:rsidRPr="00845629">
        <w:rPr>
          <w:i/>
          <w:iCs/>
          <w:sz w:val="24"/>
          <w:szCs w:val="24"/>
          <w:lang w:val="ro-RO"/>
        </w:rPr>
        <w:t xml:space="preserve"> </w:t>
      </w:r>
      <w:r w:rsidR="00B214B8" w:rsidRPr="00845629">
        <w:rPr>
          <w:i/>
          <w:iCs/>
          <w:sz w:val="24"/>
          <w:szCs w:val="24"/>
          <w:lang w:val="ro-RO"/>
        </w:rPr>
        <w:t>ștampilă</w:t>
      </w:r>
      <w:r w:rsidRPr="00845629">
        <w:rPr>
          <w:i/>
          <w:iCs/>
          <w:sz w:val="24"/>
          <w:szCs w:val="24"/>
          <w:lang w:val="ro-RO"/>
        </w:rPr>
        <w:t>)</w:t>
      </w:r>
      <w:r w:rsidRPr="00845629">
        <w:rPr>
          <w:sz w:val="24"/>
          <w:szCs w:val="24"/>
          <w:lang w:val="ro-RO"/>
        </w:rPr>
        <w:t>,</w:t>
      </w:r>
    </w:p>
    <w:p w14:paraId="385BE108" w14:textId="77777777" w:rsidR="00B66A19" w:rsidRPr="00845629" w:rsidRDefault="00B66A19" w:rsidP="00B66A19">
      <w:pPr>
        <w:rPr>
          <w:sz w:val="24"/>
          <w:szCs w:val="24"/>
          <w:lang w:val="ro-RO"/>
        </w:rPr>
      </w:pPr>
    </w:p>
    <w:p w14:paraId="37D4CEFE" w14:textId="77777777" w:rsidR="00B66A19" w:rsidRPr="00845629" w:rsidRDefault="00B66A19" w:rsidP="00B66A19">
      <w:pPr>
        <w:rPr>
          <w:sz w:val="24"/>
          <w:szCs w:val="24"/>
          <w:lang w:val="ro-RO"/>
        </w:rPr>
      </w:pPr>
    </w:p>
    <w:p w14:paraId="7A15AD01" w14:textId="77777777" w:rsidR="00B66A19" w:rsidRPr="00845629" w:rsidRDefault="00B66A19" w:rsidP="00B66A19">
      <w:pPr>
        <w:rPr>
          <w:sz w:val="24"/>
          <w:szCs w:val="24"/>
          <w:lang w:val="ro-RO"/>
        </w:rPr>
      </w:pPr>
      <w:r w:rsidRPr="00845629">
        <w:rPr>
          <w:sz w:val="24"/>
          <w:szCs w:val="24"/>
          <w:lang w:val="ro-RO"/>
        </w:rPr>
        <w:t>in calitate de __________________, reprezentant legal autorizat sa semnez oferta pentru si in numele ____________________________________.</w:t>
      </w:r>
    </w:p>
    <w:p w14:paraId="2C9AEB30" w14:textId="77777777" w:rsidR="00B66A19" w:rsidRPr="00845629" w:rsidRDefault="00B66A19" w:rsidP="00B66A19">
      <w:pPr>
        <w:pStyle w:val="TableText"/>
        <w:jc w:val="both"/>
        <w:rPr>
          <w:szCs w:val="24"/>
          <w:lang w:val="ro-RO"/>
        </w:rPr>
      </w:pPr>
      <w:r w:rsidRPr="00845629">
        <w:rPr>
          <w:szCs w:val="24"/>
          <w:lang w:val="ro-RO"/>
        </w:rPr>
        <w:t xml:space="preserve">          </w:t>
      </w:r>
    </w:p>
    <w:p w14:paraId="4E3D5299" w14:textId="77777777" w:rsidR="00B66A19" w:rsidRPr="00845629" w:rsidRDefault="00B66A19" w:rsidP="00B66A19">
      <w:pPr>
        <w:pStyle w:val="TableText"/>
        <w:jc w:val="both"/>
        <w:rPr>
          <w:i/>
          <w:iCs/>
          <w:szCs w:val="24"/>
          <w:lang w:val="ro-RO"/>
        </w:rPr>
      </w:pPr>
      <w:r w:rsidRPr="00845629">
        <w:rPr>
          <w:szCs w:val="24"/>
          <w:lang w:val="ro-RO"/>
        </w:rPr>
        <w:t xml:space="preserve">                                             </w:t>
      </w:r>
      <w:r w:rsidRPr="00845629">
        <w:rPr>
          <w:i/>
          <w:iCs/>
          <w:szCs w:val="24"/>
          <w:lang w:val="ro-RO"/>
        </w:rPr>
        <w:t>(denumire/nume operator economic).</w:t>
      </w:r>
    </w:p>
    <w:p w14:paraId="300E0DC0" w14:textId="77777777" w:rsidR="0065756A" w:rsidRPr="00845629" w:rsidRDefault="0065756A" w:rsidP="00B66A19">
      <w:pPr>
        <w:pStyle w:val="TableText"/>
        <w:jc w:val="both"/>
        <w:rPr>
          <w:i/>
          <w:iCs/>
          <w:szCs w:val="24"/>
          <w:lang w:val="ro-RO"/>
        </w:rPr>
      </w:pPr>
    </w:p>
    <w:p w14:paraId="74D0C6C6" w14:textId="77777777" w:rsidR="0065756A" w:rsidRPr="00845629" w:rsidRDefault="0065756A" w:rsidP="00B66A19">
      <w:pPr>
        <w:pStyle w:val="TableText"/>
        <w:jc w:val="both"/>
        <w:rPr>
          <w:i/>
          <w:iCs/>
          <w:szCs w:val="24"/>
          <w:lang w:val="ro-RO"/>
        </w:rPr>
      </w:pPr>
    </w:p>
    <w:p w14:paraId="62790494" w14:textId="77777777" w:rsidR="0065756A" w:rsidRPr="00845629" w:rsidRDefault="0065756A" w:rsidP="00B66A19">
      <w:pPr>
        <w:pStyle w:val="TableText"/>
        <w:jc w:val="both"/>
        <w:rPr>
          <w:i/>
          <w:iCs/>
          <w:szCs w:val="24"/>
          <w:lang w:val="ro-RO"/>
        </w:rPr>
      </w:pPr>
    </w:p>
    <w:p w14:paraId="50CB44DD" w14:textId="77777777" w:rsidR="0065756A" w:rsidRPr="00845629" w:rsidRDefault="0065756A" w:rsidP="00B66A19">
      <w:pPr>
        <w:pStyle w:val="TableText"/>
        <w:jc w:val="both"/>
        <w:rPr>
          <w:i/>
          <w:iCs/>
          <w:szCs w:val="24"/>
          <w:lang w:val="ro-RO"/>
        </w:rPr>
      </w:pPr>
    </w:p>
    <w:p w14:paraId="0DF0504E" w14:textId="77777777" w:rsidR="0065756A" w:rsidRPr="00845629" w:rsidRDefault="0065756A" w:rsidP="00B66A19">
      <w:pPr>
        <w:pStyle w:val="TableText"/>
        <w:jc w:val="both"/>
        <w:rPr>
          <w:i/>
          <w:iCs/>
          <w:szCs w:val="24"/>
          <w:lang w:val="ro-RO"/>
        </w:rPr>
      </w:pPr>
    </w:p>
    <w:p w14:paraId="1E19E881" w14:textId="77777777" w:rsidR="0065756A" w:rsidRPr="00845629" w:rsidRDefault="0065756A" w:rsidP="00B66A19">
      <w:pPr>
        <w:pStyle w:val="TableText"/>
        <w:jc w:val="both"/>
        <w:rPr>
          <w:i/>
          <w:iCs/>
          <w:szCs w:val="24"/>
          <w:lang w:val="ro-RO"/>
        </w:rPr>
      </w:pPr>
    </w:p>
    <w:p w14:paraId="149CA7F9" w14:textId="77777777" w:rsidR="0065756A" w:rsidRPr="00845629" w:rsidRDefault="0065756A" w:rsidP="00B66A19">
      <w:pPr>
        <w:pStyle w:val="TableText"/>
        <w:jc w:val="both"/>
        <w:rPr>
          <w:i/>
          <w:iCs/>
          <w:szCs w:val="24"/>
          <w:lang w:val="ro-RO"/>
        </w:rPr>
      </w:pPr>
    </w:p>
    <w:p w14:paraId="5BE64CA7" w14:textId="77777777" w:rsidR="0065756A" w:rsidRPr="00845629" w:rsidRDefault="0065756A" w:rsidP="00B66A19">
      <w:pPr>
        <w:pStyle w:val="TableText"/>
        <w:jc w:val="both"/>
        <w:rPr>
          <w:i/>
          <w:iCs/>
          <w:szCs w:val="24"/>
          <w:lang w:val="ro-RO"/>
        </w:rPr>
      </w:pPr>
    </w:p>
    <w:p w14:paraId="7C5A9301" w14:textId="77777777" w:rsidR="0065756A" w:rsidRPr="00845629" w:rsidRDefault="0065756A" w:rsidP="00B66A19">
      <w:pPr>
        <w:pStyle w:val="TableText"/>
        <w:jc w:val="both"/>
        <w:rPr>
          <w:i/>
          <w:iCs/>
          <w:szCs w:val="24"/>
          <w:lang w:val="ro-RO"/>
        </w:rPr>
      </w:pPr>
    </w:p>
    <w:p w14:paraId="0E6605B4" w14:textId="77777777" w:rsidR="0065756A" w:rsidRPr="00845629" w:rsidRDefault="0065756A" w:rsidP="00B66A19">
      <w:pPr>
        <w:pStyle w:val="TableText"/>
        <w:jc w:val="both"/>
        <w:rPr>
          <w:i/>
          <w:iCs/>
          <w:szCs w:val="24"/>
          <w:lang w:val="ro-RO"/>
        </w:rPr>
      </w:pPr>
    </w:p>
    <w:p w14:paraId="377D18BA" w14:textId="77777777" w:rsidR="0065756A" w:rsidRPr="00845629" w:rsidRDefault="0065756A" w:rsidP="00B66A19">
      <w:pPr>
        <w:pStyle w:val="TableText"/>
        <w:jc w:val="both"/>
        <w:rPr>
          <w:i/>
          <w:iCs/>
          <w:szCs w:val="24"/>
          <w:lang w:val="ro-RO"/>
        </w:rPr>
      </w:pPr>
    </w:p>
    <w:p w14:paraId="5B4012F8" w14:textId="77777777" w:rsidR="0065756A" w:rsidRPr="00845629" w:rsidRDefault="0065756A" w:rsidP="0065756A">
      <w:pPr>
        <w:pStyle w:val="Heading1"/>
        <w:jc w:val="center"/>
        <w:rPr>
          <w:color w:val="FF0000"/>
          <w:sz w:val="24"/>
          <w:szCs w:val="24"/>
        </w:rPr>
      </w:pPr>
    </w:p>
    <w:p w14:paraId="4424A72F" w14:textId="71C7DF8E" w:rsidR="0065756A" w:rsidRPr="00845629" w:rsidRDefault="0065756A" w:rsidP="0065756A">
      <w:pPr>
        <w:spacing w:after="200" w:line="276" w:lineRule="auto"/>
        <w:rPr>
          <w:b/>
          <w:bCs/>
          <w:i/>
          <w:iCs/>
          <w:sz w:val="24"/>
          <w:szCs w:val="24"/>
          <w:lang w:val="ro-RO"/>
        </w:rPr>
      </w:pPr>
      <w:r w:rsidRPr="00845629">
        <w:rPr>
          <w:b/>
          <w:bCs/>
          <w:sz w:val="24"/>
          <w:szCs w:val="24"/>
          <w:lang w:val="ro-RO"/>
        </w:rPr>
        <w:t>OFERTANT</w:t>
      </w:r>
      <w:r w:rsidRPr="00845629">
        <w:rPr>
          <w:b/>
          <w:bCs/>
          <w:i/>
          <w:iCs/>
          <w:sz w:val="24"/>
          <w:szCs w:val="24"/>
          <w:lang w:val="ro-RO"/>
        </w:rPr>
        <w:t>      </w:t>
      </w:r>
      <w:r w:rsidRPr="00845629">
        <w:rPr>
          <w:b/>
          <w:bCs/>
          <w:i/>
          <w:iCs/>
          <w:sz w:val="24"/>
          <w:szCs w:val="24"/>
          <w:lang w:val="ro-RO"/>
        </w:rPr>
        <w:tab/>
      </w:r>
      <w:r w:rsidRPr="00845629">
        <w:rPr>
          <w:b/>
          <w:bCs/>
          <w:i/>
          <w:iCs/>
          <w:sz w:val="24"/>
          <w:szCs w:val="24"/>
          <w:lang w:val="ro-RO"/>
        </w:rPr>
        <w:tab/>
      </w:r>
      <w:r w:rsidRPr="00845629">
        <w:rPr>
          <w:b/>
          <w:bCs/>
          <w:i/>
          <w:iCs/>
          <w:sz w:val="24"/>
          <w:szCs w:val="24"/>
          <w:lang w:val="ro-RO"/>
        </w:rPr>
        <w:tab/>
        <w:t xml:space="preserve">                                                               </w:t>
      </w:r>
      <w:r w:rsidRPr="00845629">
        <w:rPr>
          <w:b/>
          <w:i/>
          <w:snapToGrid w:val="0"/>
          <w:sz w:val="24"/>
          <w:szCs w:val="24"/>
          <w:lang w:val="ro-RO" w:eastAsia="en-US"/>
        </w:rPr>
        <w:t>FORMULAR 1</w:t>
      </w:r>
      <w:r w:rsidR="00E31FCF" w:rsidRPr="00845629">
        <w:rPr>
          <w:b/>
          <w:i/>
          <w:snapToGrid w:val="0"/>
          <w:sz w:val="24"/>
          <w:szCs w:val="24"/>
          <w:lang w:val="ro-RO" w:eastAsia="en-US"/>
        </w:rPr>
        <w:t>4</w:t>
      </w:r>
    </w:p>
    <w:p w14:paraId="4D2E8FEA" w14:textId="77777777" w:rsidR="0065756A" w:rsidRPr="00845629" w:rsidRDefault="0065756A" w:rsidP="0065756A">
      <w:pPr>
        <w:rPr>
          <w:sz w:val="24"/>
          <w:szCs w:val="24"/>
          <w:lang w:val="ro-RO"/>
        </w:rPr>
      </w:pPr>
      <w:r w:rsidRPr="00845629">
        <w:rPr>
          <w:sz w:val="24"/>
          <w:szCs w:val="24"/>
          <w:lang w:val="ro-RO"/>
        </w:rPr>
        <w:t>……………………………</w:t>
      </w:r>
    </w:p>
    <w:p w14:paraId="0E53D5AF" w14:textId="77777777" w:rsidR="0065756A" w:rsidRPr="00845629" w:rsidRDefault="0065756A" w:rsidP="0065756A">
      <w:pPr>
        <w:rPr>
          <w:i/>
          <w:iCs/>
          <w:sz w:val="24"/>
          <w:szCs w:val="24"/>
          <w:lang w:val="ro-RO"/>
        </w:rPr>
      </w:pPr>
      <w:r w:rsidRPr="00845629">
        <w:rPr>
          <w:i/>
          <w:iCs/>
          <w:sz w:val="24"/>
          <w:szCs w:val="24"/>
          <w:lang w:val="ro-RO"/>
        </w:rPr>
        <w:t>(denumire)</w:t>
      </w:r>
    </w:p>
    <w:p w14:paraId="41394D9A" w14:textId="77777777" w:rsidR="0065756A" w:rsidRPr="00845629" w:rsidRDefault="0065756A" w:rsidP="0065756A">
      <w:pPr>
        <w:rPr>
          <w:i/>
          <w:iCs/>
          <w:sz w:val="24"/>
          <w:szCs w:val="24"/>
          <w:lang w:val="ro-RO"/>
        </w:rPr>
      </w:pPr>
    </w:p>
    <w:p w14:paraId="4E62DB2B" w14:textId="77777777" w:rsidR="0065756A" w:rsidRPr="00845629" w:rsidRDefault="0065756A" w:rsidP="0065756A">
      <w:pPr>
        <w:jc w:val="center"/>
        <w:rPr>
          <w:sz w:val="24"/>
          <w:szCs w:val="24"/>
          <w:lang w:val="ro-RO"/>
        </w:rPr>
      </w:pPr>
    </w:p>
    <w:p w14:paraId="67354495" w14:textId="772D1ED9" w:rsidR="001252AE" w:rsidRPr="00845629" w:rsidRDefault="0065756A" w:rsidP="001252AE">
      <w:pPr>
        <w:jc w:val="center"/>
        <w:rPr>
          <w:b/>
          <w:bCs/>
          <w:sz w:val="24"/>
          <w:szCs w:val="24"/>
          <w:lang w:val="ro-RO"/>
        </w:rPr>
      </w:pPr>
      <w:r w:rsidRPr="00845629">
        <w:rPr>
          <w:b/>
          <w:bCs/>
          <w:caps/>
          <w:sz w:val="24"/>
          <w:szCs w:val="24"/>
          <w:lang w:val="ro-RO"/>
        </w:rPr>
        <w:t xml:space="preserve">Declarație pe proprie răspundere referitoare la obligativitatea </w:t>
      </w:r>
      <w:r w:rsidR="008C5313" w:rsidRPr="00845629">
        <w:rPr>
          <w:b/>
          <w:bCs/>
          <w:caps/>
          <w:sz w:val="24"/>
          <w:szCs w:val="24"/>
          <w:lang w:val="ro-RO"/>
        </w:rPr>
        <w:t xml:space="preserve">încheierii </w:t>
      </w:r>
      <w:r w:rsidR="001252AE" w:rsidRPr="00845629">
        <w:rPr>
          <w:b/>
          <w:bCs/>
          <w:caps/>
          <w:sz w:val="24"/>
          <w:szCs w:val="24"/>
          <w:lang w:val="ro-RO"/>
        </w:rPr>
        <w:t xml:space="preserve">contractului </w:t>
      </w:r>
      <w:r w:rsidR="001252AE" w:rsidRPr="00845629">
        <w:rPr>
          <w:b/>
          <w:bCs/>
          <w:sz w:val="24"/>
          <w:szCs w:val="24"/>
          <w:lang w:val="ro-RO"/>
        </w:rPr>
        <w:t>DE ACCES PE INFRASTRUCTURA FEROVIARA CU C.N.C.F ”C.F.R.” S.A.</w:t>
      </w:r>
    </w:p>
    <w:p w14:paraId="417EF2BD" w14:textId="0194F3F4" w:rsidR="0065756A" w:rsidRPr="00845629" w:rsidRDefault="0065756A" w:rsidP="0065756A">
      <w:pPr>
        <w:autoSpaceDE w:val="0"/>
        <w:autoSpaceDN w:val="0"/>
        <w:adjustRightInd w:val="0"/>
        <w:spacing w:line="360" w:lineRule="auto"/>
        <w:jc w:val="center"/>
        <w:rPr>
          <w:iCs/>
          <w:sz w:val="16"/>
          <w:szCs w:val="16"/>
          <w:lang w:val="ro-RO"/>
        </w:rPr>
      </w:pPr>
    </w:p>
    <w:p w14:paraId="3E3308A3" w14:textId="77777777" w:rsidR="0065756A" w:rsidRPr="00845629" w:rsidRDefault="0065756A" w:rsidP="0065756A">
      <w:pPr>
        <w:pStyle w:val="CommentText"/>
        <w:jc w:val="center"/>
        <w:rPr>
          <w:sz w:val="24"/>
          <w:szCs w:val="24"/>
        </w:rPr>
      </w:pPr>
    </w:p>
    <w:p w14:paraId="46DF3619" w14:textId="77777777" w:rsidR="0065756A" w:rsidRPr="00845629" w:rsidRDefault="0065756A" w:rsidP="0065756A">
      <w:pPr>
        <w:jc w:val="both"/>
        <w:rPr>
          <w:sz w:val="24"/>
          <w:szCs w:val="24"/>
          <w:lang w:val="ro-RO"/>
        </w:rPr>
      </w:pPr>
    </w:p>
    <w:p w14:paraId="57799D93" w14:textId="66757E4F" w:rsidR="008C5313" w:rsidRPr="00845629" w:rsidRDefault="0065756A" w:rsidP="008C5313">
      <w:pPr>
        <w:rPr>
          <w:b/>
          <w:bCs/>
          <w:sz w:val="24"/>
          <w:szCs w:val="24"/>
          <w:lang w:val="ro-RO"/>
        </w:rPr>
      </w:pPr>
      <w:r w:rsidRPr="00845629">
        <w:rPr>
          <w:sz w:val="24"/>
          <w:szCs w:val="24"/>
          <w:lang w:val="ro-RO"/>
        </w:rPr>
        <w:t xml:space="preserve">Subsemnatul …………………………………………………. (nume şi prenume in clar a persoanei autorizate), reprezentant împuternicit al ............................................................................ (denumirea/numele si sediul/adresa ofertantului), în calitate de ofertant la procedura nr. </w:t>
      </w:r>
      <w:r w:rsidR="00B5374E">
        <w:rPr>
          <w:sz w:val="24"/>
          <w:szCs w:val="24"/>
          <w:lang w:val="ro-RO"/>
        </w:rPr>
        <w:t>160/2024</w:t>
      </w:r>
      <w:r w:rsidRPr="00845629">
        <w:rPr>
          <w:sz w:val="24"/>
          <w:szCs w:val="24"/>
          <w:lang w:val="ro-RO"/>
        </w:rPr>
        <w:t xml:space="preserve"> organizată pentru atribuirea contractului de achiziție ………………………… ………………………………………………….. ……………… ,</w:t>
      </w:r>
      <w:r w:rsidRPr="00845629">
        <w:rPr>
          <w:i/>
          <w:iCs/>
          <w:sz w:val="24"/>
          <w:szCs w:val="24"/>
          <w:lang w:val="ro-RO"/>
        </w:rPr>
        <w:t xml:space="preserve"> </w:t>
      </w:r>
      <w:r w:rsidRPr="00845629">
        <w:rPr>
          <w:sz w:val="24"/>
          <w:szCs w:val="24"/>
          <w:lang w:val="ro-RO"/>
        </w:rPr>
        <w:t xml:space="preserve"> în nume propriu, </w:t>
      </w:r>
      <w:r w:rsidRPr="00845629">
        <w:rPr>
          <w:b/>
          <w:bCs/>
          <w:sz w:val="24"/>
          <w:szCs w:val="24"/>
          <w:lang w:val="ro-RO"/>
        </w:rPr>
        <w:t>declar c</w:t>
      </w:r>
      <w:r w:rsidR="008C5313" w:rsidRPr="00845629">
        <w:rPr>
          <w:b/>
          <w:bCs/>
          <w:sz w:val="24"/>
          <w:szCs w:val="24"/>
          <w:lang w:val="ro-RO"/>
        </w:rPr>
        <w:t>ă</w:t>
      </w:r>
      <w:r w:rsidRPr="00845629">
        <w:rPr>
          <w:b/>
          <w:bCs/>
          <w:sz w:val="24"/>
          <w:szCs w:val="24"/>
          <w:lang w:val="ro-RO"/>
        </w:rPr>
        <w:t xml:space="preserve"> sunt de acord i mă oblig să înch</w:t>
      </w:r>
      <w:r w:rsidR="008C5313" w:rsidRPr="00845629">
        <w:rPr>
          <w:b/>
          <w:bCs/>
          <w:sz w:val="24"/>
          <w:szCs w:val="24"/>
          <w:lang w:val="ro-RO"/>
        </w:rPr>
        <w:t>e</w:t>
      </w:r>
      <w:r w:rsidRPr="00845629">
        <w:rPr>
          <w:b/>
          <w:bCs/>
          <w:sz w:val="24"/>
          <w:szCs w:val="24"/>
          <w:lang w:val="ro-RO"/>
        </w:rPr>
        <w:t xml:space="preserve">i </w:t>
      </w:r>
      <w:r w:rsidR="008C5313" w:rsidRPr="00845629">
        <w:rPr>
          <w:b/>
          <w:bCs/>
          <w:sz w:val="24"/>
          <w:szCs w:val="24"/>
          <w:lang w:val="ro-RO"/>
        </w:rPr>
        <w:t xml:space="preserve">Contractul </w:t>
      </w:r>
      <w:bookmarkStart w:id="15" w:name="_Hlk137036690"/>
      <w:r w:rsidR="008C5313" w:rsidRPr="00845629">
        <w:rPr>
          <w:b/>
          <w:bCs/>
          <w:sz w:val="24"/>
          <w:szCs w:val="24"/>
          <w:lang w:val="ro-RO"/>
        </w:rPr>
        <w:t>de acces pe infrastructura feroviar</w:t>
      </w:r>
      <w:r w:rsidR="00D42E3C" w:rsidRPr="00845629">
        <w:rPr>
          <w:b/>
          <w:bCs/>
          <w:sz w:val="24"/>
          <w:szCs w:val="24"/>
          <w:lang w:val="ro-RO"/>
        </w:rPr>
        <w:t>ă</w:t>
      </w:r>
      <w:r w:rsidR="008C5313" w:rsidRPr="00845629">
        <w:rPr>
          <w:b/>
          <w:bCs/>
          <w:sz w:val="24"/>
          <w:szCs w:val="24"/>
          <w:lang w:val="ro-RO"/>
        </w:rPr>
        <w:t xml:space="preserve"> cu C.N.C.F ”C.F.R.” S.A.</w:t>
      </w:r>
      <w:r w:rsidR="00D42E3C" w:rsidRPr="00845629">
        <w:rPr>
          <w:rStyle w:val="FootnoteReference"/>
          <w:b/>
          <w:bCs/>
          <w:sz w:val="24"/>
          <w:szCs w:val="24"/>
          <w:lang w:val="ro-RO"/>
        </w:rPr>
        <w:footnoteReference w:id="4"/>
      </w:r>
    </w:p>
    <w:bookmarkEnd w:id="15"/>
    <w:p w14:paraId="201AB697" w14:textId="77777777" w:rsidR="0065756A" w:rsidRPr="00845629" w:rsidRDefault="0065756A" w:rsidP="0065756A">
      <w:pPr>
        <w:ind w:firstLine="720"/>
        <w:jc w:val="both"/>
        <w:rPr>
          <w:b/>
          <w:bCs/>
          <w:sz w:val="24"/>
          <w:szCs w:val="24"/>
          <w:lang w:val="ro-RO"/>
        </w:rPr>
      </w:pPr>
    </w:p>
    <w:p w14:paraId="3BDB8A02" w14:textId="77777777" w:rsidR="0065756A" w:rsidRPr="00845629" w:rsidRDefault="0065756A" w:rsidP="0065756A">
      <w:pPr>
        <w:pStyle w:val="Heading1"/>
        <w:jc w:val="center"/>
        <w:rPr>
          <w:color w:val="FF0000"/>
          <w:sz w:val="24"/>
          <w:szCs w:val="24"/>
        </w:rPr>
      </w:pPr>
    </w:p>
    <w:p w14:paraId="704A4FAE" w14:textId="77777777" w:rsidR="0065756A" w:rsidRPr="00845629" w:rsidRDefault="0065756A" w:rsidP="0065756A">
      <w:pPr>
        <w:pStyle w:val="Heading1"/>
        <w:jc w:val="center"/>
        <w:rPr>
          <w:color w:val="FF0000"/>
          <w:sz w:val="24"/>
          <w:szCs w:val="24"/>
        </w:rPr>
      </w:pPr>
    </w:p>
    <w:p w14:paraId="6DDFC80F" w14:textId="29EFE901" w:rsidR="0065756A" w:rsidRPr="00845629" w:rsidRDefault="0065756A" w:rsidP="0065756A">
      <w:pPr>
        <w:jc w:val="both"/>
        <w:rPr>
          <w:sz w:val="24"/>
          <w:szCs w:val="24"/>
          <w:lang w:val="ro-RO"/>
        </w:rPr>
      </w:pPr>
      <w:r w:rsidRPr="00845629">
        <w:rPr>
          <w:sz w:val="24"/>
          <w:szCs w:val="24"/>
          <w:lang w:val="ro-RO"/>
        </w:rPr>
        <w:t xml:space="preserve">            Această </w:t>
      </w:r>
      <w:r w:rsidR="008C5313" w:rsidRPr="00845629">
        <w:rPr>
          <w:sz w:val="24"/>
          <w:szCs w:val="24"/>
          <w:lang w:val="ro-RO"/>
        </w:rPr>
        <w:t>declarație</w:t>
      </w:r>
      <w:r w:rsidRPr="00845629">
        <w:rPr>
          <w:sz w:val="24"/>
          <w:szCs w:val="24"/>
          <w:lang w:val="ro-RO"/>
        </w:rPr>
        <w:t xml:space="preserve"> are caracter irevocabil, reprezentând angajament ferm al SC………………………………………..……. pentru participarea la procedură.</w:t>
      </w:r>
    </w:p>
    <w:p w14:paraId="3D0ADF69" w14:textId="77777777" w:rsidR="0065756A" w:rsidRPr="00845629" w:rsidRDefault="0065756A" w:rsidP="0065756A">
      <w:pPr>
        <w:jc w:val="both"/>
        <w:rPr>
          <w:sz w:val="24"/>
          <w:szCs w:val="24"/>
          <w:lang w:val="ro-RO"/>
        </w:rPr>
      </w:pPr>
    </w:p>
    <w:p w14:paraId="652991A3" w14:textId="77777777" w:rsidR="0065756A" w:rsidRPr="00845629" w:rsidRDefault="0065756A" w:rsidP="0065756A">
      <w:pPr>
        <w:jc w:val="both"/>
        <w:rPr>
          <w:sz w:val="24"/>
          <w:szCs w:val="24"/>
          <w:lang w:val="ro-RO"/>
        </w:rPr>
      </w:pPr>
    </w:p>
    <w:p w14:paraId="06C519E5" w14:textId="77777777" w:rsidR="0065756A" w:rsidRPr="00845629" w:rsidRDefault="0065756A" w:rsidP="0065756A">
      <w:pPr>
        <w:rPr>
          <w:sz w:val="24"/>
          <w:szCs w:val="24"/>
          <w:lang w:val="ro-RO"/>
        </w:rPr>
      </w:pPr>
    </w:p>
    <w:p w14:paraId="527F2D73" w14:textId="77777777" w:rsidR="0065756A" w:rsidRPr="00845629" w:rsidRDefault="0065756A" w:rsidP="0065756A">
      <w:pPr>
        <w:rPr>
          <w:sz w:val="24"/>
          <w:szCs w:val="24"/>
          <w:lang w:val="ro-RO"/>
        </w:rPr>
      </w:pPr>
      <w:r w:rsidRPr="00845629">
        <w:rPr>
          <w:sz w:val="24"/>
          <w:szCs w:val="24"/>
          <w:lang w:val="ro-RO"/>
        </w:rPr>
        <w:t>Data :[…………………….]</w:t>
      </w:r>
    </w:p>
    <w:p w14:paraId="73FF64A6" w14:textId="77777777" w:rsidR="0065756A" w:rsidRPr="00845629" w:rsidRDefault="0065756A" w:rsidP="0065756A">
      <w:pPr>
        <w:rPr>
          <w:sz w:val="24"/>
          <w:szCs w:val="24"/>
          <w:lang w:val="ro-RO"/>
        </w:rPr>
      </w:pPr>
    </w:p>
    <w:p w14:paraId="27C52646" w14:textId="77777777" w:rsidR="0065756A" w:rsidRPr="00845629" w:rsidRDefault="0065756A" w:rsidP="0065756A">
      <w:pPr>
        <w:rPr>
          <w:sz w:val="24"/>
          <w:szCs w:val="24"/>
          <w:lang w:val="ro-RO"/>
        </w:rPr>
      </w:pPr>
    </w:p>
    <w:p w14:paraId="515A098B" w14:textId="77777777" w:rsidR="0065756A" w:rsidRPr="00845629" w:rsidRDefault="0065756A" w:rsidP="0065756A">
      <w:pPr>
        <w:rPr>
          <w:sz w:val="24"/>
          <w:szCs w:val="24"/>
          <w:lang w:val="ro-RO"/>
        </w:rPr>
      </w:pPr>
    </w:p>
    <w:p w14:paraId="062D0998" w14:textId="4C20F3C8" w:rsidR="0065756A" w:rsidRPr="00845629" w:rsidRDefault="0065756A" w:rsidP="0065756A">
      <w:pPr>
        <w:rPr>
          <w:sz w:val="24"/>
          <w:szCs w:val="24"/>
          <w:lang w:val="ro-RO"/>
        </w:rPr>
      </w:pPr>
      <w:r w:rsidRPr="00845629">
        <w:rPr>
          <w:sz w:val="24"/>
          <w:szCs w:val="24"/>
          <w:lang w:val="ro-RO"/>
        </w:rPr>
        <w:t xml:space="preserve">(Numele </w:t>
      </w:r>
      <w:r w:rsidR="00B214B8" w:rsidRPr="00845629">
        <w:rPr>
          <w:sz w:val="24"/>
          <w:szCs w:val="24"/>
          <w:lang w:val="ro-RO"/>
        </w:rPr>
        <w:t>și</w:t>
      </w:r>
      <w:r w:rsidRPr="00845629">
        <w:rPr>
          <w:sz w:val="24"/>
          <w:szCs w:val="24"/>
          <w:lang w:val="ro-RO"/>
        </w:rPr>
        <w:t xml:space="preserve"> Prenume) ________________________</w:t>
      </w:r>
    </w:p>
    <w:p w14:paraId="08D5B582" w14:textId="3035BD97" w:rsidR="0065756A" w:rsidRPr="00845629" w:rsidRDefault="0065756A" w:rsidP="0065756A">
      <w:pPr>
        <w:rPr>
          <w:sz w:val="24"/>
          <w:szCs w:val="24"/>
          <w:lang w:val="ro-RO"/>
        </w:rPr>
      </w:pPr>
      <w:r w:rsidRPr="00845629">
        <w:rPr>
          <w:i/>
          <w:iCs/>
          <w:sz w:val="24"/>
          <w:szCs w:val="24"/>
          <w:lang w:val="ro-RO"/>
        </w:rPr>
        <w:t xml:space="preserve">(semnătura </w:t>
      </w:r>
      <w:r w:rsidR="00B214B8" w:rsidRPr="00845629">
        <w:rPr>
          <w:i/>
          <w:iCs/>
          <w:sz w:val="24"/>
          <w:szCs w:val="24"/>
          <w:lang w:val="ro-RO"/>
        </w:rPr>
        <w:t>și</w:t>
      </w:r>
      <w:r w:rsidRPr="00845629">
        <w:rPr>
          <w:i/>
          <w:iCs/>
          <w:sz w:val="24"/>
          <w:szCs w:val="24"/>
          <w:lang w:val="ro-RO"/>
        </w:rPr>
        <w:t xml:space="preserve"> </w:t>
      </w:r>
      <w:r w:rsidR="00B214B8" w:rsidRPr="00845629">
        <w:rPr>
          <w:i/>
          <w:iCs/>
          <w:sz w:val="24"/>
          <w:szCs w:val="24"/>
          <w:lang w:val="ro-RO"/>
        </w:rPr>
        <w:t>ștampilă</w:t>
      </w:r>
      <w:r w:rsidRPr="00845629">
        <w:rPr>
          <w:i/>
          <w:iCs/>
          <w:sz w:val="24"/>
          <w:szCs w:val="24"/>
          <w:lang w:val="ro-RO"/>
        </w:rPr>
        <w:t>)</w:t>
      </w:r>
      <w:r w:rsidRPr="00845629">
        <w:rPr>
          <w:sz w:val="24"/>
          <w:szCs w:val="24"/>
          <w:lang w:val="ro-RO"/>
        </w:rPr>
        <w:t>,</w:t>
      </w:r>
    </w:p>
    <w:p w14:paraId="09A0F2EE" w14:textId="77777777" w:rsidR="0065756A" w:rsidRPr="00845629" w:rsidRDefault="0065756A" w:rsidP="0065756A">
      <w:pPr>
        <w:rPr>
          <w:sz w:val="24"/>
          <w:szCs w:val="24"/>
          <w:lang w:val="ro-RO"/>
        </w:rPr>
      </w:pPr>
    </w:p>
    <w:p w14:paraId="7E94387F" w14:textId="77777777" w:rsidR="0065756A" w:rsidRPr="00845629" w:rsidRDefault="0065756A" w:rsidP="0065756A">
      <w:pPr>
        <w:rPr>
          <w:sz w:val="24"/>
          <w:szCs w:val="24"/>
          <w:lang w:val="ro-RO"/>
        </w:rPr>
      </w:pPr>
    </w:p>
    <w:p w14:paraId="17486E81" w14:textId="77777777" w:rsidR="0065756A" w:rsidRPr="00845629" w:rsidRDefault="0065756A" w:rsidP="0065756A">
      <w:pPr>
        <w:rPr>
          <w:sz w:val="24"/>
          <w:szCs w:val="24"/>
          <w:lang w:val="ro-RO"/>
        </w:rPr>
      </w:pPr>
      <w:r w:rsidRPr="00845629">
        <w:rPr>
          <w:sz w:val="24"/>
          <w:szCs w:val="24"/>
          <w:lang w:val="ro-RO"/>
        </w:rPr>
        <w:t>in calitate de __________________, reprezentant legal autorizat sa semnez oferta pentru si in numele ____________________________________.</w:t>
      </w:r>
    </w:p>
    <w:p w14:paraId="50C402D6" w14:textId="77777777" w:rsidR="0065756A" w:rsidRPr="00845629" w:rsidRDefault="0065756A" w:rsidP="0065756A">
      <w:pPr>
        <w:pStyle w:val="TableText"/>
        <w:jc w:val="both"/>
        <w:rPr>
          <w:szCs w:val="24"/>
          <w:lang w:val="ro-RO"/>
        </w:rPr>
      </w:pPr>
      <w:r w:rsidRPr="00845629">
        <w:rPr>
          <w:szCs w:val="24"/>
          <w:lang w:val="ro-RO"/>
        </w:rPr>
        <w:t xml:space="preserve">          </w:t>
      </w:r>
    </w:p>
    <w:p w14:paraId="0AAD9985" w14:textId="77777777" w:rsidR="0065756A" w:rsidRPr="00845629" w:rsidRDefault="0065756A" w:rsidP="0065756A">
      <w:pPr>
        <w:pStyle w:val="TableText"/>
        <w:jc w:val="both"/>
        <w:rPr>
          <w:i/>
          <w:iCs/>
          <w:szCs w:val="24"/>
          <w:lang w:val="ro-RO"/>
        </w:rPr>
      </w:pPr>
      <w:r w:rsidRPr="00845629">
        <w:rPr>
          <w:szCs w:val="24"/>
          <w:lang w:val="ro-RO"/>
        </w:rPr>
        <w:t xml:space="preserve">                                             </w:t>
      </w:r>
      <w:r w:rsidRPr="00845629">
        <w:rPr>
          <w:i/>
          <w:iCs/>
          <w:szCs w:val="24"/>
          <w:lang w:val="ro-RO"/>
        </w:rPr>
        <w:t>(denumire/nume operator economic).</w:t>
      </w:r>
    </w:p>
    <w:p w14:paraId="40E74B9F" w14:textId="77777777" w:rsidR="0065756A" w:rsidRPr="00845629" w:rsidRDefault="0065756A" w:rsidP="0065756A">
      <w:pPr>
        <w:rPr>
          <w:sz w:val="24"/>
          <w:szCs w:val="24"/>
          <w:lang w:val="ro-RO"/>
        </w:rPr>
      </w:pPr>
    </w:p>
    <w:p w14:paraId="12D22C1D" w14:textId="77777777" w:rsidR="001252AE" w:rsidRPr="00845629" w:rsidRDefault="001252AE" w:rsidP="0065756A">
      <w:pPr>
        <w:rPr>
          <w:sz w:val="24"/>
          <w:szCs w:val="24"/>
          <w:lang w:val="ro-RO"/>
        </w:rPr>
      </w:pPr>
    </w:p>
    <w:p w14:paraId="3C453B3F" w14:textId="77777777" w:rsidR="001252AE" w:rsidRPr="00845629" w:rsidRDefault="001252AE" w:rsidP="0065756A">
      <w:pPr>
        <w:rPr>
          <w:sz w:val="24"/>
          <w:szCs w:val="24"/>
          <w:lang w:val="ro-RO"/>
        </w:rPr>
      </w:pPr>
    </w:p>
    <w:p w14:paraId="3544A4F3" w14:textId="77777777" w:rsidR="001252AE" w:rsidRPr="00845629" w:rsidRDefault="001252AE" w:rsidP="0065756A">
      <w:pPr>
        <w:rPr>
          <w:sz w:val="24"/>
          <w:szCs w:val="24"/>
          <w:lang w:val="ro-RO"/>
        </w:rPr>
      </w:pPr>
    </w:p>
    <w:p w14:paraId="27894E43" w14:textId="77777777" w:rsidR="001252AE" w:rsidRPr="00845629" w:rsidRDefault="001252AE" w:rsidP="0065756A">
      <w:pPr>
        <w:rPr>
          <w:sz w:val="24"/>
          <w:szCs w:val="24"/>
          <w:lang w:val="ro-RO"/>
        </w:rPr>
      </w:pPr>
    </w:p>
    <w:p w14:paraId="550D8EAB" w14:textId="77777777" w:rsidR="00E641AE" w:rsidRPr="00845629" w:rsidRDefault="00E641AE" w:rsidP="0065756A">
      <w:pPr>
        <w:rPr>
          <w:sz w:val="24"/>
          <w:szCs w:val="24"/>
          <w:lang w:val="ro-RO"/>
        </w:rPr>
      </w:pPr>
    </w:p>
    <w:p w14:paraId="71FD1B43" w14:textId="77777777" w:rsidR="001252AE" w:rsidRPr="00845629" w:rsidRDefault="001252AE" w:rsidP="0065756A">
      <w:pPr>
        <w:rPr>
          <w:sz w:val="24"/>
          <w:szCs w:val="24"/>
          <w:lang w:val="ro-RO"/>
        </w:rPr>
      </w:pPr>
    </w:p>
    <w:p w14:paraId="2721B296" w14:textId="77777777" w:rsidR="000D00D8" w:rsidRPr="00845629" w:rsidRDefault="000D00D8" w:rsidP="0065756A">
      <w:pPr>
        <w:rPr>
          <w:sz w:val="24"/>
          <w:szCs w:val="24"/>
          <w:lang w:val="ro-RO"/>
        </w:rPr>
      </w:pPr>
    </w:p>
    <w:p w14:paraId="5DC290F8" w14:textId="77777777" w:rsidR="001252AE" w:rsidRPr="00845629" w:rsidRDefault="001252AE" w:rsidP="0065756A">
      <w:pPr>
        <w:rPr>
          <w:sz w:val="24"/>
          <w:szCs w:val="24"/>
          <w:lang w:val="ro-RO"/>
        </w:rPr>
      </w:pPr>
    </w:p>
    <w:p w14:paraId="1C1FDB25" w14:textId="77777777" w:rsidR="001252AE" w:rsidRPr="00845629" w:rsidRDefault="001252AE" w:rsidP="0065756A">
      <w:pPr>
        <w:rPr>
          <w:sz w:val="24"/>
          <w:szCs w:val="24"/>
          <w:lang w:val="ro-RO"/>
        </w:rPr>
      </w:pPr>
    </w:p>
    <w:p w14:paraId="0B9C5FD7" w14:textId="6A4E5A05" w:rsidR="001252AE" w:rsidRPr="00845629" w:rsidRDefault="001252AE" w:rsidP="001252AE">
      <w:pPr>
        <w:spacing w:after="200" w:line="276" w:lineRule="auto"/>
        <w:rPr>
          <w:b/>
          <w:bCs/>
          <w:i/>
          <w:iCs/>
          <w:sz w:val="24"/>
          <w:szCs w:val="24"/>
          <w:lang w:val="ro-RO"/>
        </w:rPr>
      </w:pPr>
      <w:r w:rsidRPr="00845629">
        <w:rPr>
          <w:b/>
          <w:bCs/>
          <w:sz w:val="24"/>
          <w:szCs w:val="24"/>
          <w:lang w:val="ro-RO"/>
        </w:rPr>
        <w:t>OFERTANT</w:t>
      </w:r>
      <w:r w:rsidRPr="00845629">
        <w:rPr>
          <w:b/>
          <w:bCs/>
          <w:i/>
          <w:iCs/>
          <w:sz w:val="24"/>
          <w:szCs w:val="24"/>
          <w:lang w:val="ro-RO"/>
        </w:rPr>
        <w:t>      </w:t>
      </w:r>
      <w:r w:rsidRPr="00845629">
        <w:rPr>
          <w:b/>
          <w:bCs/>
          <w:i/>
          <w:iCs/>
          <w:sz w:val="24"/>
          <w:szCs w:val="24"/>
          <w:lang w:val="ro-RO"/>
        </w:rPr>
        <w:tab/>
      </w:r>
      <w:r w:rsidRPr="00845629">
        <w:rPr>
          <w:b/>
          <w:bCs/>
          <w:i/>
          <w:iCs/>
          <w:sz w:val="24"/>
          <w:szCs w:val="24"/>
          <w:lang w:val="ro-RO"/>
        </w:rPr>
        <w:tab/>
      </w:r>
      <w:r w:rsidRPr="00845629">
        <w:rPr>
          <w:b/>
          <w:bCs/>
          <w:i/>
          <w:iCs/>
          <w:sz w:val="24"/>
          <w:szCs w:val="24"/>
          <w:lang w:val="ro-RO"/>
        </w:rPr>
        <w:tab/>
        <w:t xml:space="preserve">                                                               </w:t>
      </w:r>
      <w:r w:rsidRPr="00845629">
        <w:rPr>
          <w:b/>
          <w:i/>
          <w:snapToGrid w:val="0"/>
          <w:sz w:val="24"/>
          <w:szCs w:val="24"/>
          <w:lang w:val="ro-RO" w:eastAsia="en-US"/>
        </w:rPr>
        <w:t>FORMULAR 1</w:t>
      </w:r>
      <w:r w:rsidR="00E641AE" w:rsidRPr="00845629">
        <w:rPr>
          <w:b/>
          <w:i/>
          <w:snapToGrid w:val="0"/>
          <w:sz w:val="24"/>
          <w:szCs w:val="24"/>
          <w:lang w:val="ro-RO" w:eastAsia="en-US"/>
        </w:rPr>
        <w:t>5</w:t>
      </w:r>
    </w:p>
    <w:p w14:paraId="09156119" w14:textId="77777777" w:rsidR="001252AE" w:rsidRPr="00845629" w:rsidRDefault="001252AE" w:rsidP="001252AE">
      <w:pPr>
        <w:rPr>
          <w:sz w:val="24"/>
          <w:szCs w:val="24"/>
          <w:lang w:val="ro-RO"/>
        </w:rPr>
      </w:pPr>
      <w:r w:rsidRPr="00845629">
        <w:rPr>
          <w:sz w:val="24"/>
          <w:szCs w:val="24"/>
          <w:lang w:val="ro-RO"/>
        </w:rPr>
        <w:t>……………………………</w:t>
      </w:r>
    </w:p>
    <w:p w14:paraId="143AB315" w14:textId="77777777" w:rsidR="001252AE" w:rsidRPr="00845629" w:rsidRDefault="001252AE" w:rsidP="001252AE">
      <w:pPr>
        <w:rPr>
          <w:i/>
          <w:iCs/>
          <w:sz w:val="24"/>
          <w:szCs w:val="24"/>
          <w:lang w:val="ro-RO"/>
        </w:rPr>
      </w:pPr>
      <w:r w:rsidRPr="00845629">
        <w:rPr>
          <w:i/>
          <w:iCs/>
          <w:sz w:val="24"/>
          <w:szCs w:val="24"/>
          <w:lang w:val="ro-RO"/>
        </w:rPr>
        <w:t>(denumire)</w:t>
      </w:r>
    </w:p>
    <w:p w14:paraId="2AF4EC8B" w14:textId="77777777" w:rsidR="001252AE" w:rsidRPr="00845629" w:rsidRDefault="001252AE" w:rsidP="001252AE">
      <w:pPr>
        <w:rPr>
          <w:i/>
          <w:iCs/>
          <w:sz w:val="24"/>
          <w:szCs w:val="24"/>
          <w:lang w:val="ro-RO"/>
        </w:rPr>
      </w:pPr>
    </w:p>
    <w:p w14:paraId="11236804" w14:textId="77777777" w:rsidR="001252AE" w:rsidRPr="00845629" w:rsidRDefault="001252AE" w:rsidP="001252AE">
      <w:pPr>
        <w:jc w:val="center"/>
        <w:rPr>
          <w:sz w:val="24"/>
          <w:szCs w:val="24"/>
          <w:lang w:val="ro-RO"/>
        </w:rPr>
      </w:pPr>
    </w:p>
    <w:p w14:paraId="165A1AED" w14:textId="222FB156" w:rsidR="001252AE" w:rsidRPr="00845629" w:rsidRDefault="001252AE" w:rsidP="001252AE">
      <w:pPr>
        <w:autoSpaceDE w:val="0"/>
        <w:autoSpaceDN w:val="0"/>
        <w:adjustRightInd w:val="0"/>
        <w:spacing w:line="360" w:lineRule="auto"/>
        <w:jc w:val="center"/>
        <w:rPr>
          <w:b/>
          <w:bCs/>
          <w:iCs/>
          <w:sz w:val="24"/>
          <w:szCs w:val="24"/>
          <w:lang w:val="ro-RO"/>
        </w:rPr>
      </w:pPr>
      <w:r w:rsidRPr="00845629">
        <w:rPr>
          <w:b/>
          <w:bCs/>
          <w:caps/>
          <w:sz w:val="24"/>
          <w:szCs w:val="24"/>
          <w:lang w:val="ro-RO"/>
        </w:rPr>
        <w:t>Declarație pe proprie răspundere referitoare la obligativitatea ÎncheIErii asigurărilor pe toată durata contractului</w:t>
      </w:r>
    </w:p>
    <w:p w14:paraId="19C7B5CA" w14:textId="77777777" w:rsidR="001252AE" w:rsidRPr="00845629" w:rsidRDefault="001252AE" w:rsidP="001252AE">
      <w:pPr>
        <w:pStyle w:val="CommentText"/>
        <w:jc w:val="center"/>
        <w:rPr>
          <w:sz w:val="24"/>
          <w:szCs w:val="24"/>
        </w:rPr>
      </w:pPr>
    </w:p>
    <w:p w14:paraId="1D95C8FF" w14:textId="77777777" w:rsidR="001252AE" w:rsidRPr="00845629" w:rsidRDefault="001252AE" w:rsidP="001252AE">
      <w:pPr>
        <w:jc w:val="both"/>
        <w:rPr>
          <w:sz w:val="24"/>
          <w:szCs w:val="24"/>
          <w:lang w:val="ro-RO"/>
        </w:rPr>
      </w:pPr>
    </w:p>
    <w:p w14:paraId="164CA479" w14:textId="6F6C3F09" w:rsidR="001252AE" w:rsidRPr="00845629" w:rsidRDefault="001252AE" w:rsidP="001252AE">
      <w:pPr>
        <w:ind w:firstLine="720"/>
        <w:jc w:val="both"/>
        <w:rPr>
          <w:b/>
          <w:bCs/>
          <w:sz w:val="24"/>
          <w:szCs w:val="24"/>
          <w:lang w:val="ro-RO"/>
        </w:rPr>
      </w:pPr>
      <w:r w:rsidRPr="00845629">
        <w:rPr>
          <w:sz w:val="24"/>
          <w:szCs w:val="24"/>
          <w:lang w:val="ro-RO"/>
        </w:rPr>
        <w:t xml:space="preserve">Subsemnatul …………………………………………………. (nume şi prenume in clar a persoanei autorizate), reprezentant împuternicit al ............................................................................ (denumirea/numele si sediul/adresa ofertantului), in calitate de ofertant la procedura nr. </w:t>
      </w:r>
      <w:r w:rsidR="00B5374E">
        <w:rPr>
          <w:sz w:val="24"/>
          <w:szCs w:val="24"/>
          <w:lang w:val="ro-RO"/>
        </w:rPr>
        <w:t>160/2024</w:t>
      </w:r>
      <w:r w:rsidRPr="00845629">
        <w:rPr>
          <w:sz w:val="24"/>
          <w:szCs w:val="24"/>
          <w:lang w:val="ro-RO"/>
        </w:rPr>
        <w:t xml:space="preserve"> organizata pentru atribuirea contractului de </w:t>
      </w:r>
      <w:r w:rsidR="00E20979" w:rsidRPr="00845629">
        <w:rPr>
          <w:sz w:val="24"/>
          <w:szCs w:val="24"/>
          <w:lang w:val="ro-RO"/>
        </w:rPr>
        <w:t>achiziție</w:t>
      </w:r>
      <w:r w:rsidRPr="00845629">
        <w:rPr>
          <w:sz w:val="24"/>
          <w:szCs w:val="24"/>
          <w:lang w:val="ro-RO"/>
        </w:rPr>
        <w:t xml:space="preserve"> ………………………… ………………………………………………….. ……………… ,</w:t>
      </w:r>
      <w:r w:rsidRPr="00845629">
        <w:rPr>
          <w:i/>
          <w:iCs/>
          <w:sz w:val="24"/>
          <w:szCs w:val="24"/>
          <w:lang w:val="ro-RO"/>
        </w:rPr>
        <w:t xml:space="preserve"> </w:t>
      </w:r>
      <w:r w:rsidRPr="00845629">
        <w:rPr>
          <w:sz w:val="24"/>
          <w:szCs w:val="24"/>
          <w:lang w:val="ro-RO"/>
        </w:rPr>
        <w:t xml:space="preserve"> in nume propriu, </w:t>
      </w:r>
      <w:r w:rsidRPr="00845629">
        <w:rPr>
          <w:b/>
          <w:bCs/>
          <w:sz w:val="24"/>
          <w:szCs w:val="24"/>
          <w:lang w:val="ro-RO"/>
        </w:rPr>
        <w:t>declar ca sunt de acord si mă oblig să:</w:t>
      </w:r>
    </w:p>
    <w:p w14:paraId="154E7486" w14:textId="77777777" w:rsidR="001252AE" w:rsidRPr="00845629" w:rsidRDefault="001252AE" w:rsidP="001252AE">
      <w:pPr>
        <w:ind w:firstLine="720"/>
        <w:jc w:val="both"/>
        <w:rPr>
          <w:b/>
          <w:bCs/>
          <w:sz w:val="24"/>
          <w:szCs w:val="24"/>
          <w:lang w:val="ro-RO"/>
        </w:rPr>
      </w:pPr>
    </w:p>
    <w:p w14:paraId="651B558A" w14:textId="4BD20D98" w:rsidR="001252AE" w:rsidRPr="00845629" w:rsidRDefault="001252AE" w:rsidP="001252AE">
      <w:pPr>
        <w:pStyle w:val="ListParagraph"/>
        <w:numPr>
          <w:ilvl w:val="0"/>
          <w:numId w:val="20"/>
        </w:numPr>
        <w:jc w:val="both"/>
        <w:rPr>
          <w:rFonts w:ascii="Times New Roman" w:hAnsi="Times New Roman"/>
          <w:sz w:val="24"/>
          <w:szCs w:val="24"/>
          <w:lang w:val="ro-RO"/>
        </w:rPr>
      </w:pPr>
      <w:r w:rsidRPr="00845629">
        <w:rPr>
          <w:rFonts w:ascii="Times New Roman" w:hAnsi="Times New Roman"/>
          <w:b/>
          <w:bCs/>
          <w:caps/>
          <w:sz w:val="24"/>
          <w:szCs w:val="24"/>
          <w:lang w:val="ro-RO"/>
        </w:rPr>
        <w:t>ÎNCHEI ASIGURĂRILe</w:t>
      </w:r>
      <w:r w:rsidR="00D42E3C" w:rsidRPr="00845629">
        <w:rPr>
          <w:rStyle w:val="FootnoteReference"/>
          <w:rFonts w:ascii="Times New Roman" w:hAnsi="Times New Roman"/>
          <w:b/>
          <w:bCs/>
          <w:caps/>
          <w:sz w:val="24"/>
          <w:szCs w:val="24"/>
          <w:lang w:val="ro-RO"/>
        </w:rPr>
        <w:footnoteReference w:id="5"/>
      </w:r>
      <w:r w:rsidRPr="00845629">
        <w:rPr>
          <w:rFonts w:ascii="Times New Roman" w:hAnsi="Times New Roman"/>
          <w:b/>
          <w:bCs/>
          <w:caps/>
          <w:sz w:val="24"/>
          <w:szCs w:val="24"/>
          <w:lang w:val="ro-RO"/>
        </w:rPr>
        <w:t xml:space="preserve"> NECESARE PENTRU VEHICULE ȘI PERSONALUL CARE OPEREAZĂ, DESERVEȘTE SAU ÎNTREȚINE VEHICULELE PE TOATĂ durata contractului;</w:t>
      </w:r>
    </w:p>
    <w:p w14:paraId="4C851F0E" w14:textId="7E46E230" w:rsidR="001252AE" w:rsidRPr="00845629" w:rsidRDefault="001252AE" w:rsidP="001252AE">
      <w:pPr>
        <w:pStyle w:val="ListParagraph"/>
        <w:numPr>
          <w:ilvl w:val="0"/>
          <w:numId w:val="20"/>
        </w:numPr>
        <w:rPr>
          <w:rFonts w:ascii="Times New Roman" w:hAnsi="Times New Roman"/>
          <w:b/>
          <w:bCs/>
          <w:sz w:val="24"/>
          <w:szCs w:val="24"/>
          <w:lang w:val="ro-RO"/>
        </w:rPr>
      </w:pPr>
      <w:r w:rsidRPr="00845629">
        <w:rPr>
          <w:rFonts w:ascii="Times New Roman" w:hAnsi="Times New Roman"/>
          <w:b/>
          <w:bCs/>
          <w:sz w:val="24"/>
          <w:szCs w:val="24"/>
          <w:lang w:val="ro-RO"/>
        </w:rPr>
        <w:t xml:space="preserve">¨ÎNCHEI </w:t>
      </w:r>
      <w:r w:rsidR="00E641AE" w:rsidRPr="00845629">
        <w:rPr>
          <w:rFonts w:ascii="Times New Roman" w:hAnsi="Times New Roman"/>
          <w:b/>
          <w:bCs/>
          <w:sz w:val="24"/>
          <w:szCs w:val="24"/>
          <w:lang w:val="ro-RO"/>
        </w:rPr>
        <w:t xml:space="preserve">ASIGURĂRILE </w:t>
      </w:r>
      <w:r w:rsidRPr="00845629">
        <w:rPr>
          <w:rFonts w:ascii="Times New Roman" w:hAnsi="Times New Roman"/>
          <w:b/>
          <w:bCs/>
          <w:sz w:val="24"/>
          <w:szCs w:val="24"/>
          <w:lang w:val="ro-RO"/>
        </w:rPr>
        <w:t xml:space="preserve">ATÂT </w:t>
      </w:r>
      <w:r w:rsidR="00E641AE" w:rsidRPr="00845629">
        <w:rPr>
          <w:rFonts w:ascii="Times New Roman" w:hAnsi="Times New Roman"/>
          <w:b/>
          <w:bCs/>
          <w:sz w:val="24"/>
          <w:szCs w:val="24"/>
          <w:lang w:val="ro-RO"/>
        </w:rPr>
        <w:t xml:space="preserve">PENTRU </w:t>
      </w:r>
      <w:r w:rsidRPr="00845629">
        <w:rPr>
          <w:rFonts w:ascii="Times New Roman" w:hAnsi="Times New Roman"/>
          <w:b/>
          <w:bCs/>
          <w:sz w:val="24"/>
          <w:szCs w:val="24"/>
          <w:lang w:val="ro-RO"/>
        </w:rPr>
        <w:t>PASAGERII CÂT ȘI BAGAJELE ACESTORA PENTRU RISCURILE CARE CAD ÎN SARCINA MEA</w:t>
      </w:r>
      <w:r w:rsidR="00E20979" w:rsidRPr="00845629">
        <w:rPr>
          <w:rFonts w:ascii="Times New Roman" w:hAnsi="Times New Roman"/>
          <w:b/>
          <w:bCs/>
          <w:sz w:val="24"/>
          <w:szCs w:val="24"/>
          <w:lang w:val="ro-RO"/>
        </w:rPr>
        <w:t>.</w:t>
      </w:r>
    </w:p>
    <w:p w14:paraId="4A5E6BB2" w14:textId="77777777" w:rsidR="001252AE" w:rsidRPr="00845629" w:rsidRDefault="001252AE" w:rsidP="00E20979">
      <w:pPr>
        <w:pStyle w:val="ListParagraph"/>
        <w:ind w:left="1500"/>
        <w:jc w:val="both"/>
        <w:rPr>
          <w:rFonts w:ascii="Times New Roman" w:hAnsi="Times New Roman"/>
          <w:sz w:val="24"/>
          <w:szCs w:val="24"/>
          <w:lang w:val="ro-RO"/>
        </w:rPr>
      </w:pPr>
    </w:p>
    <w:p w14:paraId="05AF60DB" w14:textId="77777777" w:rsidR="001252AE" w:rsidRPr="00845629" w:rsidRDefault="001252AE" w:rsidP="001252AE">
      <w:pPr>
        <w:ind w:firstLine="720"/>
        <w:jc w:val="both"/>
        <w:rPr>
          <w:b/>
          <w:bCs/>
          <w:sz w:val="24"/>
          <w:szCs w:val="24"/>
          <w:lang w:val="ro-RO"/>
        </w:rPr>
      </w:pPr>
    </w:p>
    <w:p w14:paraId="34236DCD" w14:textId="77777777" w:rsidR="001252AE" w:rsidRPr="00845629" w:rsidRDefault="001252AE" w:rsidP="001252AE">
      <w:pPr>
        <w:pStyle w:val="Heading1"/>
        <w:jc w:val="center"/>
        <w:rPr>
          <w:color w:val="FF0000"/>
          <w:sz w:val="24"/>
          <w:szCs w:val="24"/>
        </w:rPr>
      </w:pPr>
    </w:p>
    <w:p w14:paraId="4E382CCF" w14:textId="77777777" w:rsidR="001252AE" w:rsidRPr="00845629" w:rsidRDefault="001252AE" w:rsidP="001252AE">
      <w:pPr>
        <w:pStyle w:val="Heading1"/>
        <w:jc w:val="center"/>
        <w:rPr>
          <w:color w:val="FF0000"/>
          <w:sz w:val="24"/>
          <w:szCs w:val="24"/>
        </w:rPr>
      </w:pPr>
    </w:p>
    <w:p w14:paraId="5C1BEB25" w14:textId="3E1FFA8E" w:rsidR="001252AE" w:rsidRPr="00845629" w:rsidRDefault="001252AE" w:rsidP="001252AE">
      <w:pPr>
        <w:jc w:val="both"/>
        <w:rPr>
          <w:sz w:val="24"/>
          <w:szCs w:val="24"/>
          <w:lang w:val="ro-RO"/>
        </w:rPr>
      </w:pPr>
      <w:r w:rsidRPr="00845629">
        <w:rPr>
          <w:sz w:val="24"/>
          <w:szCs w:val="24"/>
          <w:lang w:val="ro-RO"/>
        </w:rPr>
        <w:t xml:space="preserve">            Această </w:t>
      </w:r>
      <w:r w:rsidR="00E20979" w:rsidRPr="00845629">
        <w:rPr>
          <w:sz w:val="24"/>
          <w:szCs w:val="24"/>
          <w:lang w:val="ro-RO"/>
        </w:rPr>
        <w:t>declarație</w:t>
      </w:r>
      <w:r w:rsidRPr="00845629">
        <w:rPr>
          <w:sz w:val="24"/>
          <w:szCs w:val="24"/>
          <w:lang w:val="ro-RO"/>
        </w:rPr>
        <w:t xml:space="preserve"> are caracter irevocabil, reprezentând angajament ferm al SC………………………………………..……. pentru participarea la procedură.</w:t>
      </w:r>
    </w:p>
    <w:p w14:paraId="3618E480" w14:textId="77777777" w:rsidR="001252AE" w:rsidRPr="00845629" w:rsidRDefault="001252AE" w:rsidP="001252AE">
      <w:pPr>
        <w:jc w:val="both"/>
        <w:rPr>
          <w:sz w:val="24"/>
          <w:szCs w:val="24"/>
          <w:lang w:val="ro-RO"/>
        </w:rPr>
      </w:pPr>
    </w:p>
    <w:p w14:paraId="7402D837" w14:textId="77777777" w:rsidR="001252AE" w:rsidRPr="00845629" w:rsidRDefault="001252AE" w:rsidP="001252AE">
      <w:pPr>
        <w:jc w:val="both"/>
        <w:rPr>
          <w:sz w:val="24"/>
          <w:szCs w:val="24"/>
          <w:lang w:val="ro-RO"/>
        </w:rPr>
      </w:pPr>
    </w:p>
    <w:p w14:paraId="2C2DAE64" w14:textId="77777777" w:rsidR="001252AE" w:rsidRPr="00845629" w:rsidRDefault="001252AE" w:rsidP="001252AE">
      <w:pPr>
        <w:rPr>
          <w:sz w:val="24"/>
          <w:szCs w:val="24"/>
          <w:lang w:val="ro-RO"/>
        </w:rPr>
      </w:pPr>
    </w:p>
    <w:p w14:paraId="6F880845" w14:textId="77777777" w:rsidR="001252AE" w:rsidRPr="00845629" w:rsidRDefault="001252AE" w:rsidP="001252AE">
      <w:pPr>
        <w:rPr>
          <w:sz w:val="24"/>
          <w:szCs w:val="24"/>
          <w:lang w:val="ro-RO"/>
        </w:rPr>
      </w:pPr>
      <w:r w:rsidRPr="00845629">
        <w:rPr>
          <w:sz w:val="24"/>
          <w:szCs w:val="24"/>
          <w:lang w:val="ro-RO"/>
        </w:rPr>
        <w:t>Data :[…………………….]</w:t>
      </w:r>
    </w:p>
    <w:p w14:paraId="50B22604" w14:textId="77777777" w:rsidR="001252AE" w:rsidRPr="00845629" w:rsidRDefault="001252AE" w:rsidP="001252AE">
      <w:pPr>
        <w:rPr>
          <w:sz w:val="24"/>
          <w:szCs w:val="24"/>
          <w:lang w:val="ro-RO"/>
        </w:rPr>
      </w:pPr>
    </w:p>
    <w:p w14:paraId="5D695778" w14:textId="77777777" w:rsidR="001252AE" w:rsidRPr="00845629" w:rsidRDefault="001252AE" w:rsidP="001252AE">
      <w:pPr>
        <w:rPr>
          <w:sz w:val="24"/>
          <w:szCs w:val="24"/>
          <w:lang w:val="ro-RO"/>
        </w:rPr>
      </w:pPr>
    </w:p>
    <w:p w14:paraId="2D4D85A4" w14:textId="77777777" w:rsidR="001252AE" w:rsidRPr="00845629" w:rsidRDefault="001252AE" w:rsidP="001252AE">
      <w:pPr>
        <w:rPr>
          <w:sz w:val="24"/>
          <w:szCs w:val="24"/>
          <w:lang w:val="ro-RO"/>
        </w:rPr>
      </w:pPr>
    </w:p>
    <w:p w14:paraId="120C9F66" w14:textId="510DB46B" w:rsidR="001252AE" w:rsidRPr="00845629" w:rsidRDefault="001252AE" w:rsidP="001252AE">
      <w:pPr>
        <w:rPr>
          <w:sz w:val="24"/>
          <w:szCs w:val="24"/>
          <w:lang w:val="ro-RO"/>
        </w:rPr>
      </w:pPr>
      <w:r w:rsidRPr="00845629">
        <w:rPr>
          <w:sz w:val="24"/>
          <w:szCs w:val="24"/>
          <w:lang w:val="ro-RO"/>
        </w:rPr>
        <w:t xml:space="preserve">(Numele </w:t>
      </w:r>
      <w:r w:rsidR="00D42E3C" w:rsidRPr="00845629">
        <w:rPr>
          <w:sz w:val="24"/>
          <w:szCs w:val="24"/>
          <w:lang w:val="ro-RO"/>
        </w:rPr>
        <w:t>și</w:t>
      </w:r>
      <w:r w:rsidRPr="00845629">
        <w:rPr>
          <w:sz w:val="24"/>
          <w:szCs w:val="24"/>
          <w:lang w:val="ro-RO"/>
        </w:rPr>
        <w:t xml:space="preserve"> Prenume) ________________________</w:t>
      </w:r>
    </w:p>
    <w:p w14:paraId="094BD616" w14:textId="710592E7" w:rsidR="001252AE" w:rsidRPr="00845629" w:rsidRDefault="001252AE" w:rsidP="001252AE">
      <w:pPr>
        <w:rPr>
          <w:sz w:val="24"/>
          <w:szCs w:val="24"/>
          <w:lang w:val="ro-RO"/>
        </w:rPr>
      </w:pPr>
      <w:r w:rsidRPr="00845629">
        <w:rPr>
          <w:i/>
          <w:iCs/>
          <w:sz w:val="24"/>
          <w:szCs w:val="24"/>
          <w:lang w:val="ro-RO"/>
        </w:rPr>
        <w:t xml:space="preserve">(semnătura </w:t>
      </w:r>
      <w:r w:rsidR="00D42E3C" w:rsidRPr="00845629">
        <w:rPr>
          <w:i/>
          <w:iCs/>
          <w:sz w:val="24"/>
          <w:szCs w:val="24"/>
          <w:lang w:val="ro-RO"/>
        </w:rPr>
        <w:t>și</w:t>
      </w:r>
      <w:r w:rsidRPr="00845629">
        <w:rPr>
          <w:i/>
          <w:iCs/>
          <w:sz w:val="24"/>
          <w:szCs w:val="24"/>
          <w:lang w:val="ro-RO"/>
        </w:rPr>
        <w:t xml:space="preserve"> </w:t>
      </w:r>
      <w:r w:rsidR="00D42E3C" w:rsidRPr="00845629">
        <w:rPr>
          <w:i/>
          <w:iCs/>
          <w:sz w:val="24"/>
          <w:szCs w:val="24"/>
          <w:lang w:val="ro-RO"/>
        </w:rPr>
        <w:t>ștampilă</w:t>
      </w:r>
      <w:r w:rsidRPr="00845629">
        <w:rPr>
          <w:i/>
          <w:iCs/>
          <w:sz w:val="24"/>
          <w:szCs w:val="24"/>
          <w:lang w:val="ro-RO"/>
        </w:rPr>
        <w:t>)</w:t>
      </w:r>
      <w:r w:rsidRPr="00845629">
        <w:rPr>
          <w:sz w:val="24"/>
          <w:szCs w:val="24"/>
          <w:lang w:val="ro-RO"/>
        </w:rPr>
        <w:t>,</w:t>
      </w:r>
    </w:p>
    <w:p w14:paraId="3D60CF27" w14:textId="77777777" w:rsidR="001252AE" w:rsidRPr="00845629" w:rsidRDefault="001252AE" w:rsidP="001252AE">
      <w:pPr>
        <w:rPr>
          <w:sz w:val="24"/>
          <w:szCs w:val="24"/>
          <w:lang w:val="ro-RO"/>
        </w:rPr>
      </w:pPr>
    </w:p>
    <w:p w14:paraId="45F7D7BF" w14:textId="77777777" w:rsidR="001252AE" w:rsidRPr="00845629" w:rsidRDefault="001252AE" w:rsidP="001252AE">
      <w:pPr>
        <w:rPr>
          <w:sz w:val="24"/>
          <w:szCs w:val="24"/>
          <w:lang w:val="ro-RO"/>
        </w:rPr>
      </w:pPr>
    </w:p>
    <w:p w14:paraId="501C864A" w14:textId="77777777" w:rsidR="001252AE" w:rsidRPr="00845629" w:rsidRDefault="001252AE" w:rsidP="001252AE">
      <w:pPr>
        <w:rPr>
          <w:sz w:val="24"/>
          <w:szCs w:val="24"/>
          <w:lang w:val="ro-RO"/>
        </w:rPr>
      </w:pPr>
      <w:r w:rsidRPr="00845629">
        <w:rPr>
          <w:sz w:val="24"/>
          <w:szCs w:val="24"/>
          <w:lang w:val="ro-RO"/>
        </w:rPr>
        <w:t>in calitate de __________________, reprezentant legal autorizat sa semnez oferta pentru si in numele ____________________________________.</w:t>
      </w:r>
    </w:p>
    <w:p w14:paraId="71589ECB" w14:textId="77777777" w:rsidR="001252AE" w:rsidRPr="00845629" w:rsidRDefault="001252AE" w:rsidP="001252AE">
      <w:pPr>
        <w:pStyle w:val="TableText"/>
        <w:jc w:val="both"/>
        <w:rPr>
          <w:szCs w:val="24"/>
          <w:lang w:val="ro-RO"/>
        </w:rPr>
      </w:pPr>
      <w:r w:rsidRPr="00845629">
        <w:rPr>
          <w:szCs w:val="24"/>
          <w:lang w:val="ro-RO"/>
        </w:rPr>
        <w:t xml:space="preserve">          </w:t>
      </w:r>
    </w:p>
    <w:p w14:paraId="6FD0D0BF" w14:textId="77777777" w:rsidR="001252AE" w:rsidRPr="00845629" w:rsidRDefault="001252AE" w:rsidP="001252AE">
      <w:pPr>
        <w:pStyle w:val="TableText"/>
        <w:jc w:val="both"/>
        <w:rPr>
          <w:i/>
          <w:iCs/>
          <w:szCs w:val="24"/>
          <w:lang w:val="ro-RO"/>
        </w:rPr>
      </w:pPr>
      <w:r w:rsidRPr="00845629">
        <w:rPr>
          <w:szCs w:val="24"/>
          <w:lang w:val="ro-RO"/>
        </w:rPr>
        <w:t xml:space="preserve">                                             </w:t>
      </w:r>
      <w:r w:rsidRPr="00845629">
        <w:rPr>
          <w:i/>
          <w:iCs/>
          <w:szCs w:val="24"/>
          <w:lang w:val="ro-RO"/>
        </w:rPr>
        <w:t>(denumire/nume operator economic).</w:t>
      </w:r>
    </w:p>
    <w:p w14:paraId="38E52B18" w14:textId="77777777" w:rsidR="001252AE" w:rsidRPr="00845629" w:rsidRDefault="001252AE" w:rsidP="001252AE">
      <w:pPr>
        <w:rPr>
          <w:sz w:val="24"/>
          <w:szCs w:val="24"/>
          <w:lang w:val="ro-RO"/>
        </w:rPr>
      </w:pPr>
    </w:p>
    <w:p w14:paraId="4AB30D5D" w14:textId="77777777" w:rsidR="001252AE" w:rsidRPr="00845629" w:rsidRDefault="001252AE" w:rsidP="001252AE">
      <w:pPr>
        <w:rPr>
          <w:sz w:val="24"/>
          <w:szCs w:val="24"/>
          <w:lang w:val="ro-RO"/>
        </w:rPr>
      </w:pPr>
    </w:p>
    <w:p w14:paraId="521473DD" w14:textId="77777777" w:rsidR="001252AE" w:rsidRPr="00845629" w:rsidRDefault="001252AE" w:rsidP="001252AE">
      <w:pPr>
        <w:rPr>
          <w:sz w:val="24"/>
          <w:szCs w:val="24"/>
          <w:lang w:val="ro-RO"/>
        </w:rPr>
      </w:pPr>
    </w:p>
    <w:p w14:paraId="25155DC7" w14:textId="77777777" w:rsidR="001252AE" w:rsidRPr="00845629" w:rsidRDefault="001252AE" w:rsidP="0065756A">
      <w:pPr>
        <w:rPr>
          <w:sz w:val="24"/>
          <w:szCs w:val="24"/>
          <w:lang w:val="ro-RO"/>
        </w:rPr>
      </w:pPr>
    </w:p>
    <w:p w14:paraId="12562FE2" w14:textId="77777777" w:rsidR="001252AE" w:rsidRPr="00845629" w:rsidRDefault="001252AE" w:rsidP="0065756A">
      <w:pPr>
        <w:rPr>
          <w:sz w:val="24"/>
          <w:szCs w:val="24"/>
          <w:lang w:val="ro-RO"/>
        </w:rPr>
      </w:pPr>
    </w:p>
    <w:p w14:paraId="044CF778" w14:textId="77777777" w:rsidR="0065756A" w:rsidRPr="00845629" w:rsidRDefault="0065756A" w:rsidP="0065756A">
      <w:pPr>
        <w:rPr>
          <w:sz w:val="24"/>
          <w:szCs w:val="24"/>
          <w:lang w:val="ro-RO"/>
        </w:rPr>
      </w:pPr>
    </w:p>
    <w:p w14:paraId="17BE6EDE" w14:textId="77777777" w:rsidR="0065756A" w:rsidRPr="00845629" w:rsidRDefault="0065756A" w:rsidP="0065756A">
      <w:pPr>
        <w:rPr>
          <w:sz w:val="24"/>
          <w:szCs w:val="24"/>
          <w:lang w:val="ro-RO"/>
        </w:rPr>
      </w:pPr>
    </w:p>
    <w:p w14:paraId="7FAFFDEE" w14:textId="77777777" w:rsidR="0065756A" w:rsidRPr="00845629" w:rsidRDefault="0065756A" w:rsidP="0065756A">
      <w:pPr>
        <w:rPr>
          <w:sz w:val="24"/>
          <w:szCs w:val="24"/>
          <w:lang w:val="ro-RO"/>
        </w:rPr>
      </w:pPr>
    </w:p>
    <w:p w14:paraId="1DAD9803" w14:textId="77777777" w:rsidR="0065756A" w:rsidRPr="00845629" w:rsidRDefault="0065756A" w:rsidP="0065756A">
      <w:pPr>
        <w:rPr>
          <w:sz w:val="24"/>
          <w:szCs w:val="24"/>
          <w:lang w:val="ro-RO"/>
        </w:rPr>
      </w:pPr>
    </w:p>
    <w:p w14:paraId="27AD6B01" w14:textId="77777777" w:rsidR="0065756A" w:rsidRPr="00845629" w:rsidRDefault="0065756A" w:rsidP="0065756A">
      <w:pPr>
        <w:rPr>
          <w:sz w:val="24"/>
          <w:szCs w:val="24"/>
          <w:lang w:val="ro-RO"/>
        </w:rPr>
      </w:pPr>
    </w:p>
    <w:p w14:paraId="52A10131" w14:textId="77777777" w:rsidR="00876346" w:rsidRPr="00845629" w:rsidRDefault="00876346" w:rsidP="00501D86">
      <w:pPr>
        <w:pStyle w:val="Heading1"/>
        <w:spacing w:line="240" w:lineRule="auto"/>
        <w:jc w:val="center"/>
        <w:rPr>
          <w:b/>
          <w:i/>
          <w:iCs/>
          <w:sz w:val="24"/>
          <w:szCs w:val="24"/>
        </w:rPr>
      </w:pPr>
    </w:p>
    <w:p w14:paraId="6F46AB78" w14:textId="77777777" w:rsidR="00876346" w:rsidRPr="00845629" w:rsidRDefault="00876346" w:rsidP="00501D86">
      <w:pPr>
        <w:pStyle w:val="Heading1"/>
        <w:spacing w:line="240" w:lineRule="auto"/>
        <w:jc w:val="center"/>
        <w:rPr>
          <w:b/>
          <w:i/>
          <w:iCs/>
          <w:sz w:val="24"/>
          <w:szCs w:val="24"/>
        </w:rPr>
      </w:pPr>
    </w:p>
    <w:p w14:paraId="2DBD5D9E" w14:textId="77777777" w:rsidR="00876346" w:rsidRPr="00845629" w:rsidRDefault="00876346" w:rsidP="00501D86">
      <w:pPr>
        <w:pStyle w:val="Heading1"/>
        <w:spacing w:line="240" w:lineRule="auto"/>
        <w:jc w:val="center"/>
        <w:rPr>
          <w:b/>
          <w:i/>
          <w:iCs/>
          <w:sz w:val="24"/>
          <w:szCs w:val="24"/>
        </w:rPr>
      </w:pPr>
    </w:p>
    <w:p w14:paraId="7B85BF4E" w14:textId="77777777" w:rsidR="00876346" w:rsidRPr="00845629" w:rsidRDefault="00876346" w:rsidP="00501D86">
      <w:pPr>
        <w:pStyle w:val="Heading1"/>
        <w:spacing w:line="240" w:lineRule="auto"/>
        <w:jc w:val="center"/>
        <w:rPr>
          <w:b/>
          <w:i/>
          <w:iCs/>
          <w:sz w:val="24"/>
          <w:szCs w:val="24"/>
        </w:rPr>
      </w:pPr>
    </w:p>
    <w:p w14:paraId="2EC8FF8E" w14:textId="554BFB63" w:rsidR="00501D86" w:rsidRPr="00845629" w:rsidRDefault="00DD242C" w:rsidP="00501D86">
      <w:pPr>
        <w:pStyle w:val="Heading1"/>
        <w:spacing w:line="240" w:lineRule="auto"/>
        <w:jc w:val="center"/>
        <w:rPr>
          <w:b/>
          <w:i/>
          <w:iCs/>
          <w:sz w:val="24"/>
          <w:szCs w:val="24"/>
        </w:rPr>
      </w:pPr>
      <w:r w:rsidRPr="00845629">
        <w:rPr>
          <w:b/>
          <w:i/>
          <w:iCs/>
          <w:sz w:val="24"/>
          <w:szCs w:val="24"/>
        </w:rPr>
        <w:t>OFERTA FINANCIAR</w:t>
      </w:r>
      <w:r w:rsidR="00D42E3C" w:rsidRPr="00845629">
        <w:rPr>
          <w:b/>
          <w:i/>
          <w:iCs/>
          <w:sz w:val="24"/>
          <w:szCs w:val="24"/>
        </w:rPr>
        <w:t>Ă</w:t>
      </w:r>
    </w:p>
    <w:p w14:paraId="7000B55D" w14:textId="1CD66CB3" w:rsidR="00444D11" w:rsidRPr="00845629" w:rsidRDefault="00501D86" w:rsidP="00DD242C">
      <w:pPr>
        <w:pStyle w:val="DefaultText"/>
        <w:rPr>
          <w:b/>
          <w:bCs/>
          <w:i/>
          <w:iCs/>
          <w:szCs w:val="24"/>
          <w:lang w:val="ro-RO"/>
        </w:rPr>
      </w:pPr>
      <w:r w:rsidRPr="00845629">
        <w:rPr>
          <w:bCs/>
          <w:i/>
          <w:iCs/>
          <w:color w:val="FF0000"/>
          <w:szCs w:val="24"/>
          <w:lang w:val="ro-RO"/>
        </w:rPr>
        <w:br w:type="page"/>
      </w:r>
      <w:r w:rsidR="00444D11" w:rsidRPr="00845629">
        <w:rPr>
          <w:color w:val="000000"/>
          <w:szCs w:val="24"/>
          <w:lang w:val="ro-RO"/>
        </w:rPr>
        <w:t>OFERTANT</w:t>
      </w:r>
      <w:r w:rsidR="00444D11" w:rsidRPr="00845629">
        <w:rPr>
          <w:b/>
          <w:bCs/>
          <w:i/>
          <w:iCs/>
          <w:szCs w:val="24"/>
          <w:lang w:val="ro-RO"/>
        </w:rPr>
        <w:t xml:space="preserve">  </w:t>
      </w:r>
      <w:r w:rsidR="00DD242C" w:rsidRPr="00845629">
        <w:rPr>
          <w:b/>
          <w:bCs/>
          <w:i/>
          <w:iCs/>
          <w:szCs w:val="24"/>
          <w:lang w:val="ro-RO"/>
        </w:rPr>
        <w:tab/>
      </w:r>
      <w:r w:rsidR="00DD242C" w:rsidRPr="00845629">
        <w:rPr>
          <w:b/>
          <w:bCs/>
          <w:i/>
          <w:iCs/>
          <w:szCs w:val="24"/>
          <w:lang w:val="ro-RO"/>
        </w:rPr>
        <w:tab/>
      </w:r>
      <w:r w:rsidR="00444D11" w:rsidRPr="00845629">
        <w:rPr>
          <w:b/>
          <w:bCs/>
          <w:i/>
          <w:iCs/>
          <w:szCs w:val="24"/>
          <w:lang w:val="ro-RO"/>
        </w:rPr>
        <w:t xml:space="preserve">                                                                                   FORMULAR  3</w:t>
      </w:r>
    </w:p>
    <w:p w14:paraId="663A9543" w14:textId="77777777" w:rsidR="00444D11" w:rsidRPr="00845629" w:rsidRDefault="00444D11" w:rsidP="00444D11">
      <w:pPr>
        <w:rPr>
          <w:color w:val="000000"/>
          <w:sz w:val="24"/>
          <w:szCs w:val="24"/>
          <w:lang w:val="ro-RO"/>
        </w:rPr>
      </w:pPr>
      <w:r w:rsidRPr="00845629">
        <w:rPr>
          <w:color w:val="000000"/>
          <w:sz w:val="24"/>
          <w:szCs w:val="24"/>
          <w:lang w:val="ro-RO"/>
        </w:rPr>
        <w:t>……………………………</w:t>
      </w:r>
    </w:p>
    <w:p w14:paraId="707D1B81" w14:textId="77777777" w:rsidR="00444D11" w:rsidRPr="00845629" w:rsidRDefault="00444D11" w:rsidP="00444D11">
      <w:pPr>
        <w:rPr>
          <w:i/>
          <w:color w:val="000000"/>
          <w:sz w:val="24"/>
          <w:szCs w:val="24"/>
          <w:lang w:val="ro-RO"/>
        </w:rPr>
      </w:pPr>
      <w:r w:rsidRPr="00845629">
        <w:rPr>
          <w:i/>
          <w:color w:val="000000"/>
          <w:sz w:val="24"/>
          <w:szCs w:val="24"/>
          <w:lang w:val="ro-RO"/>
        </w:rPr>
        <w:t>(denumire)</w:t>
      </w:r>
    </w:p>
    <w:p w14:paraId="0A9520D9" w14:textId="77777777" w:rsidR="00444D11" w:rsidRPr="00845629" w:rsidRDefault="00444D11" w:rsidP="00444D11">
      <w:pPr>
        <w:rPr>
          <w:i/>
          <w:color w:val="000000"/>
          <w:sz w:val="24"/>
          <w:szCs w:val="24"/>
          <w:lang w:val="ro-RO"/>
        </w:rPr>
      </w:pPr>
    </w:p>
    <w:p w14:paraId="1619D769" w14:textId="77777777" w:rsidR="00444D11" w:rsidRPr="00845629" w:rsidRDefault="00444D11" w:rsidP="00444D11">
      <w:pPr>
        <w:pStyle w:val="DefaultText"/>
        <w:jc w:val="center"/>
        <w:rPr>
          <w:b/>
          <w:szCs w:val="24"/>
          <w:lang w:val="ro-RO"/>
        </w:rPr>
      </w:pPr>
      <w:r w:rsidRPr="00845629">
        <w:rPr>
          <w:b/>
          <w:szCs w:val="24"/>
          <w:lang w:val="ro-RO"/>
        </w:rPr>
        <w:t>FORMULAR DE OFERTĂ</w:t>
      </w:r>
    </w:p>
    <w:p w14:paraId="7869A1EB" w14:textId="77777777" w:rsidR="006C1B58" w:rsidRPr="00845629" w:rsidRDefault="006C1B58" w:rsidP="00444D11">
      <w:pPr>
        <w:pStyle w:val="DefaultText"/>
        <w:jc w:val="center"/>
        <w:rPr>
          <w:b/>
          <w:szCs w:val="24"/>
          <w:lang w:val="ro-RO"/>
        </w:rPr>
      </w:pPr>
    </w:p>
    <w:p w14:paraId="0775BF38" w14:textId="77777777" w:rsidR="00444D11" w:rsidRPr="00845629" w:rsidRDefault="00444D11" w:rsidP="00444D11">
      <w:pPr>
        <w:pStyle w:val="DefaultText"/>
        <w:jc w:val="center"/>
        <w:rPr>
          <w:b/>
          <w:szCs w:val="24"/>
          <w:lang w:val="ro-RO"/>
        </w:rPr>
      </w:pPr>
    </w:p>
    <w:p w14:paraId="4B356AC9" w14:textId="2F5B5023" w:rsidR="00444D11" w:rsidRPr="00845629" w:rsidRDefault="00444D11" w:rsidP="00444D11">
      <w:pPr>
        <w:pStyle w:val="DefaultText1"/>
        <w:rPr>
          <w:b/>
          <w:szCs w:val="24"/>
          <w:lang w:val="ro-RO"/>
        </w:rPr>
      </w:pPr>
      <w:r w:rsidRPr="00845629">
        <w:rPr>
          <w:i/>
          <w:iCs/>
          <w:szCs w:val="24"/>
          <w:lang w:val="ro-RO"/>
        </w:rPr>
        <w:t>Către:</w:t>
      </w:r>
      <w:r w:rsidRPr="00845629">
        <w:rPr>
          <w:szCs w:val="24"/>
          <w:lang w:val="ro-RO"/>
        </w:rPr>
        <w:t xml:space="preserve"> </w:t>
      </w:r>
      <w:r w:rsidR="006C1B58" w:rsidRPr="00845629">
        <w:rPr>
          <w:szCs w:val="24"/>
          <w:lang w:val="ro-RO"/>
        </w:rPr>
        <w:t xml:space="preserve"> </w:t>
      </w:r>
      <w:r w:rsidR="00E641AE" w:rsidRPr="00845629">
        <w:rPr>
          <w:b/>
          <w:szCs w:val="24"/>
          <w:lang w:val="ro-RO"/>
        </w:rPr>
        <w:t>AUTORITATEA PENTRU REFORMĂ FEROVIARĂ</w:t>
      </w:r>
    </w:p>
    <w:p w14:paraId="5B4E77A3" w14:textId="77777777" w:rsidR="00444D11" w:rsidRPr="00845629" w:rsidRDefault="00444D11" w:rsidP="00444D11">
      <w:pPr>
        <w:pStyle w:val="DefaultText1"/>
        <w:spacing w:line="360" w:lineRule="auto"/>
        <w:rPr>
          <w:szCs w:val="24"/>
          <w:lang w:val="ro-RO"/>
        </w:rPr>
      </w:pPr>
      <w:r w:rsidRPr="00845629">
        <w:rPr>
          <w:b/>
          <w:szCs w:val="24"/>
          <w:lang w:val="ro-RO"/>
        </w:rPr>
        <w:tab/>
      </w:r>
      <w:r w:rsidRPr="00845629">
        <w:rPr>
          <w:szCs w:val="24"/>
          <w:lang w:val="ro-RO"/>
        </w:rPr>
        <w:t>B-dul Dinicu Golescu, nr. 38, sector 1, Bucureşti</w:t>
      </w:r>
    </w:p>
    <w:p w14:paraId="6C508127" w14:textId="77777777" w:rsidR="006C1B58" w:rsidRPr="00845629" w:rsidRDefault="006C1B58" w:rsidP="00444D11">
      <w:pPr>
        <w:pStyle w:val="DefaultText1"/>
        <w:spacing w:line="360" w:lineRule="auto"/>
        <w:rPr>
          <w:i/>
          <w:szCs w:val="24"/>
          <w:lang w:val="ro-RO"/>
        </w:rPr>
      </w:pPr>
    </w:p>
    <w:p w14:paraId="6777A64F" w14:textId="4D5F01E4" w:rsidR="00444D11" w:rsidRPr="00845629" w:rsidRDefault="00444D11" w:rsidP="00444D11">
      <w:pPr>
        <w:pStyle w:val="DefaultText"/>
        <w:numPr>
          <w:ilvl w:val="0"/>
          <w:numId w:val="16"/>
        </w:numPr>
        <w:tabs>
          <w:tab w:val="clear" w:pos="360"/>
        </w:tabs>
        <w:ind w:left="0" w:hanging="90"/>
        <w:jc w:val="both"/>
        <w:rPr>
          <w:szCs w:val="24"/>
          <w:lang w:val="ro-RO"/>
        </w:rPr>
      </w:pPr>
      <w:r w:rsidRPr="00845629">
        <w:rPr>
          <w:szCs w:val="24"/>
          <w:lang w:val="ro-RO"/>
        </w:rPr>
        <w:t xml:space="preserve">Examinând </w:t>
      </w:r>
      <w:r w:rsidR="00E641AE" w:rsidRPr="00845629">
        <w:rPr>
          <w:szCs w:val="24"/>
          <w:lang w:val="ro-RO"/>
        </w:rPr>
        <w:t>Documentația</w:t>
      </w:r>
      <w:r w:rsidRPr="00845629">
        <w:rPr>
          <w:szCs w:val="24"/>
          <w:lang w:val="ro-RO"/>
        </w:rPr>
        <w:t xml:space="preserve"> procedurii, subscrisa ……………………………………… ………………………………………………… </w:t>
      </w:r>
      <w:r w:rsidRPr="00845629">
        <w:rPr>
          <w:i/>
          <w:szCs w:val="24"/>
          <w:lang w:val="ro-RO"/>
        </w:rPr>
        <w:t>(denumirea ofertantului</w:t>
      </w:r>
      <w:r w:rsidRPr="00845629">
        <w:rPr>
          <w:szCs w:val="24"/>
          <w:lang w:val="ro-RO"/>
        </w:rPr>
        <w:t xml:space="preserve">), ne oferim ca, în conformitate cu prevederile </w:t>
      </w:r>
      <w:r w:rsidR="00E641AE" w:rsidRPr="00845629">
        <w:rPr>
          <w:szCs w:val="24"/>
          <w:lang w:val="ro-RO"/>
        </w:rPr>
        <w:t>și</w:t>
      </w:r>
      <w:r w:rsidRPr="00845629">
        <w:rPr>
          <w:szCs w:val="24"/>
          <w:lang w:val="ro-RO"/>
        </w:rPr>
        <w:t xml:space="preserve"> </w:t>
      </w:r>
      <w:r w:rsidR="00E641AE" w:rsidRPr="00845629">
        <w:rPr>
          <w:szCs w:val="24"/>
          <w:lang w:val="ro-RO"/>
        </w:rPr>
        <w:t>cerințele</w:t>
      </w:r>
      <w:r w:rsidRPr="00845629">
        <w:rPr>
          <w:szCs w:val="24"/>
          <w:lang w:val="ro-RO"/>
        </w:rPr>
        <w:t xml:space="preserve"> cuprinse în </w:t>
      </w:r>
      <w:r w:rsidR="00E641AE" w:rsidRPr="00845629">
        <w:rPr>
          <w:szCs w:val="24"/>
          <w:lang w:val="ro-RO"/>
        </w:rPr>
        <w:t>documentație</w:t>
      </w:r>
      <w:r w:rsidRPr="00845629">
        <w:rPr>
          <w:szCs w:val="24"/>
          <w:lang w:val="ro-RO"/>
        </w:rPr>
        <w:t>, să prestam următoarele„</w:t>
      </w:r>
      <w:r w:rsidR="00E641AE" w:rsidRPr="00845629">
        <w:rPr>
          <w:szCs w:val="24"/>
          <w:lang w:val="ro-RO"/>
        </w:rPr>
        <w:t xml:space="preserve"> </w:t>
      </w:r>
      <w:r w:rsidR="00DD242C" w:rsidRPr="00845629">
        <w:rPr>
          <w:b/>
          <w:szCs w:val="24"/>
          <w:lang w:val="ro-RO"/>
        </w:rPr>
        <w:t>Servicii  publice de transport feroviar de c</w:t>
      </w:r>
      <w:r w:rsidR="00E641AE" w:rsidRPr="00845629">
        <w:rPr>
          <w:b/>
          <w:szCs w:val="24"/>
          <w:lang w:val="ro-RO"/>
        </w:rPr>
        <w:t>ă</w:t>
      </w:r>
      <w:r w:rsidR="00DD242C" w:rsidRPr="00845629">
        <w:rPr>
          <w:b/>
          <w:szCs w:val="24"/>
          <w:lang w:val="ro-RO"/>
        </w:rPr>
        <w:t>l</w:t>
      </w:r>
      <w:r w:rsidR="00E641AE" w:rsidRPr="00845629">
        <w:rPr>
          <w:b/>
          <w:szCs w:val="24"/>
          <w:lang w:val="ro-RO"/>
        </w:rPr>
        <w:t>ă</w:t>
      </w:r>
      <w:r w:rsidR="00DD242C" w:rsidRPr="00845629">
        <w:rPr>
          <w:b/>
          <w:szCs w:val="24"/>
          <w:lang w:val="ro-RO"/>
        </w:rPr>
        <w:t>tori</w:t>
      </w:r>
      <w:r w:rsidRPr="00845629">
        <w:rPr>
          <w:szCs w:val="24"/>
          <w:lang w:val="ro-RO"/>
        </w:rPr>
        <w:t>”, la următoarele preturi/tarife:</w:t>
      </w:r>
    </w:p>
    <w:p w14:paraId="645023CF" w14:textId="77777777" w:rsidR="00DD242C" w:rsidRPr="00845629" w:rsidRDefault="00DD242C" w:rsidP="00DD242C">
      <w:pPr>
        <w:pStyle w:val="DefaultText"/>
        <w:jc w:val="both"/>
        <w:rPr>
          <w:szCs w:val="24"/>
          <w:lang w:val="ro-RO"/>
        </w:rPr>
      </w:pPr>
    </w:p>
    <w:p w14:paraId="74340953" w14:textId="77777777" w:rsidR="00444D11" w:rsidRPr="00845629" w:rsidRDefault="00444D11" w:rsidP="00444D11">
      <w:pPr>
        <w:pStyle w:val="DefaultText"/>
        <w:jc w:val="both"/>
        <w:rPr>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5419"/>
        <w:gridCol w:w="2700"/>
      </w:tblGrid>
      <w:tr w:rsidR="00D5277D" w:rsidRPr="00845629" w14:paraId="4256C8B4" w14:textId="77777777" w:rsidTr="00E865DC">
        <w:trPr>
          <w:jc w:val="center"/>
        </w:trPr>
        <w:tc>
          <w:tcPr>
            <w:tcW w:w="809" w:type="dxa"/>
            <w:vAlign w:val="center"/>
          </w:tcPr>
          <w:p w14:paraId="0B56B32F" w14:textId="512A0769" w:rsidR="00D5277D" w:rsidRPr="00845629" w:rsidRDefault="00D5277D" w:rsidP="00E865DC">
            <w:pPr>
              <w:jc w:val="center"/>
              <w:rPr>
                <w:b/>
                <w:sz w:val="24"/>
                <w:szCs w:val="24"/>
                <w:lang w:val="ro-RO"/>
              </w:rPr>
            </w:pPr>
            <w:r w:rsidRPr="00845629">
              <w:rPr>
                <w:b/>
                <w:sz w:val="24"/>
                <w:szCs w:val="24"/>
                <w:lang w:val="ro-RO"/>
              </w:rPr>
              <w:t xml:space="preserve">Nr. </w:t>
            </w:r>
            <w:r w:rsidR="00E641AE" w:rsidRPr="00845629">
              <w:rPr>
                <w:b/>
                <w:sz w:val="24"/>
                <w:szCs w:val="24"/>
                <w:lang w:val="ro-RO"/>
              </w:rPr>
              <w:t>c</w:t>
            </w:r>
            <w:r w:rsidRPr="00845629">
              <w:rPr>
                <w:b/>
                <w:sz w:val="24"/>
                <w:szCs w:val="24"/>
                <w:lang w:val="ro-RO"/>
              </w:rPr>
              <w:t>rt.</w:t>
            </w:r>
          </w:p>
        </w:tc>
        <w:tc>
          <w:tcPr>
            <w:tcW w:w="5419" w:type="dxa"/>
            <w:vAlign w:val="center"/>
          </w:tcPr>
          <w:p w14:paraId="1824D9A2" w14:textId="78F1265E" w:rsidR="00D5277D" w:rsidRPr="00845629" w:rsidRDefault="00DD242C" w:rsidP="00E865DC">
            <w:pPr>
              <w:jc w:val="center"/>
              <w:rPr>
                <w:b/>
                <w:sz w:val="24"/>
                <w:szCs w:val="24"/>
                <w:lang w:val="ro-RO"/>
              </w:rPr>
            </w:pPr>
            <w:r w:rsidRPr="00845629">
              <w:rPr>
                <w:b/>
                <w:sz w:val="24"/>
                <w:szCs w:val="24"/>
                <w:lang w:val="ro-RO"/>
              </w:rPr>
              <w:t>Servicii  publice de transport feroviar de c</w:t>
            </w:r>
            <w:r w:rsidR="00E641AE" w:rsidRPr="00845629">
              <w:rPr>
                <w:b/>
                <w:sz w:val="24"/>
                <w:szCs w:val="24"/>
                <w:lang w:val="ro-RO"/>
              </w:rPr>
              <w:t>ă</w:t>
            </w:r>
            <w:r w:rsidRPr="00845629">
              <w:rPr>
                <w:b/>
                <w:sz w:val="24"/>
                <w:szCs w:val="24"/>
                <w:lang w:val="ro-RO"/>
              </w:rPr>
              <w:t>l</w:t>
            </w:r>
            <w:r w:rsidR="00E641AE" w:rsidRPr="00845629">
              <w:rPr>
                <w:b/>
                <w:sz w:val="24"/>
                <w:szCs w:val="24"/>
                <w:lang w:val="ro-RO"/>
              </w:rPr>
              <w:t>ă</w:t>
            </w:r>
            <w:r w:rsidRPr="00845629">
              <w:rPr>
                <w:b/>
                <w:sz w:val="24"/>
                <w:szCs w:val="24"/>
                <w:lang w:val="ro-RO"/>
              </w:rPr>
              <w:t>tori</w:t>
            </w:r>
          </w:p>
        </w:tc>
        <w:tc>
          <w:tcPr>
            <w:tcW w:w="2700" w:type="dxa"/>
            <w:vAlign w:val="center"/>
          </w:tcPr>
          <w:p w14:paraId="58BDE13C" w14:textId="1963E092" w:rsidR="00D5277D" w:rsidRPr="00845629" w:rsidRDefault="00E641AE" w:rsidP="00E865DC">
            <w:pPr>
              <w:jc w:val="center"/>
              <w:rPr>
                <w:b/>
                <w:sz w:val="24"/>
                <w:szCs w:val="24"/>
                <w:lang w:val="ro-RO"/>
              </w:rPr>
            </w:pPr>
            <w:r w:rsidRPr="00845629">
              <w:rPr>
                <w:b/>
                <w:sz w:val="24"/>
                <w:szCs w:val="24"/>
                <w:lang w:val="ro-RO"/>
              </w:rPr>
              <w:t>Preț</w:t>
            </w:r>
            <w:r w:rsidR="00D5277D" w:rsidRPr="00845629">
              <w:rPr>
                <w:b/>
                <w:sz w:val="24"/>
                <w:szCs w:val="24"/>
                <w:lang w:val="ro-RO"/>
              </w:rPr>
              <w:t>/Tarif</w:t>
            </w:r>
          </w:p>
          <w:p w14:paraId="07769C48" w14:textId="1DEFF7F7" w:rsidR="00D5277D" w:rsidRPr="00845629" w:rsidRDefault="00D5277D" w:rsidP="00E865DC">
            <w:pPr>
              <w:jc w:val="center"/>
              <w:rPr>
                <w:b/>
                <w:sz w:val="24"/>
                <w:szCs w:val="24"/>
                <w:lang w:val="ro-RO"/>
              </w:rPr>
            </w:pPr>
            <w:r w:rsidRPr="00845629">
              <w:rPr>
                <w:b/>
                <w:sz w:val="24"/>
                <w:szCs w:val="24"/>
                <w:lang w:val="ro-RO"/>
              </w:rPr>
              <w:t>Lei/</w:t>
            </w:r>
            <w:r w:rsidR="00DD242C" w:rsidRPr="00845629">
              <w:rPr>
                <w:b/>
                <w:sz w:val="24"/>
                <w:szCs w:val="24"/>
                <w:lang w:val="ro-RO"/>
              </w:rPr>
              <w:t>tren-km</w:t>
            </w:r>
          </w:p>
          <w:p w14:paraId="6C5635B1" w14:textId="6570323E" w:rsidR="00D5277D" w:rsidRPr="00845629" w:rsidRDefault="00D5277D" w:rsidP="00E865DC">
            <w:pPr>
              <w:jc w:val="center"/>
              <w:rPr>
                <w:b/>
                <w:sz w:val="24"/>
                <w:szCs w:val="24"/>
                <w:lang w:val="ro-RO"/>
              </w:rPr>
            </w:pPr>
            <w:r w:rsidRPr="00845629">
              <w:rPr>
                <w:b/>
                <w:sz w:val="24"/>
                <w:szCs w:val="24"/>
                <w:lang w:val="ro-RO"/>
              </w:rPr>
              <w:t>(</w:t>
            </w:r>
            <w:r w:rsidR="00E641AE" w:rsidRPr="00845629">
              <w:rPr>
                <w:b/>
                <w:sz w:val="24"/>
                <w:szCs w:val="24"/>
                <w:lang w:val="ro-RO"/>
              </w:rPr>
              <w:t>fără</w:t>
            </w:r>
            <w:r w:rsidRPr="00845629">
              <w:rPr>
                <w:b/>
                <w:sz w:val="24"/>
                <w:szCs w:val="24"/>
                <w:lang w:val="ro-RO"/>
              </w:rPr>
              <w:t xml:space="preserve"> TVA)</w:t>
            </w:r>
          </w:p>
        </w:tc>
      </w:tr>
      <w:tr w:rsidR="00D5277D" w:rsidRPr="00845629" w14:paraId="696BDC1E" w14:textId="77777777" w:rsidTr="00E865DC">
        <w:trPr>
          <w:trHeight w:val="424"/>
          <w:jc w:val="center"/>
        </w:trPr>
        <w:tc>
          <w:tcPr>
            <w:tcW w:w="809" w:type="dxa"/>
            <w:vAlign w:val="center"/>
          </w:tcPr>
          <w:p w14:paraId="165E6F8B" w14:textId="77777777" w:rsidR="00D5277D" w:rsidRPr="00845629" w:rsidRDefault="00D5277D" w:rsidP="00E865DC">
            <w:pPr>
              <w:jc w:val="center"/>
              <w:rPr>
                <w:b/>
                <w:sz w:val="24"/>
                <w:szCs w:val="24"/>
                <w:lang w:val="ro-RO"/>
              </w:rPr>
            </w:pPr>
            <w:r w:rsidRPr="00845629">
              <w:rPr>
                <w:b/>
                <w:sz w:val="24"/>
                <w:szCs w:val="24"/>
                <w:lang w:val="ro-RO"/>
              </w:rPr>
              <w:t>1</w:t>
            </w:r>
          </w:p>
        </w:tc>
        <w:tc>
          <w:tcPr>
            <w:tcW w:w="5419" w:type="dxa"/>
            <w:vAlign w:val="center"/>
          </w:tcPr>
          <w:p w14:paraId="3FE9EC48" w14:textId="35616F86" w:rsidR="00D5277D" w:rsidRPr="00845629" w:rsidRDefault="00DD242C" w:rsidP="009600DF">
            <w:pPr>
              <w:pStyle w:val="BodyTextIndent"/>
              <w:spacing w:line="240" w:lineRule="auto"/>
              <w:ind w:left="0"/>
              <w:rPr>
                <w:sz w:val="24"/>
                <w:szCs w:val="24"/>
              </w:rPr>
            </w:pPr>
            <w:r w:rsidRPr="00845629">
              <w:rPr>
                <w:sz w:val="24"/>
                <w:szCs w:val="24"/>
              </w:rPr>
              <w:t xml:space="preserve">Valoare compensatie unitara </w:t>
            </w:r>
            <w:r w:rsidR="002A4A32" w:rsidRPr="00845629">
              <w:rPr>
                <w:sz w:val="24"/>
                <w:szCs w:val="24"/>
              </w:rPr>
              <w:t xml:space="preserve"> </w:t>
            </w:r>
          </w:p>
        </w:tc>
        <w:tc>
          <w:tcPr>
            <w:tcW w:w="2700" w:type="dxa"/>
            <w:vAlign w:val="center"/>
          </w:tcPr>
          <w:p w14:paraId="0C1A5642" w14:textId="77777777" w:rsidR="00D5277D" w:rsidRPr="00845629" w:rsidRDefault="00D5277D" w:rsidP="00E865DC">
            <w:pPr>
              <w:jc w:val="center"/>
              <w:rPr>
                <w:b/>
                <w:sz w:val="24"/>
                <w:szCs w:val="24"/>
                <w:lang w:val="ro-RO"/>
              </w:rPr>
            </w:pPr>
          </w:p>
        </w:tc>
      </w:tr>
    </w:tbl>
    <w:p w14:paraId="27DCBB5A" w14:textId="77777777" w:rsidR="00444D11" w:rsidRPr="00845629" w:rsidRDefault="00444D11" w:rsidP="00444D11">
      <w:pPr>
        <w:pStyle w:val="DefaultText"/>
        <w:jc w:val="both"/>
        <w:rPr>
          <w:i/>
          <w:szCs w:val="24"/>
          <w:lang w:val="ro-RO"/>
        </w:rPr>
      </w:pPr>
    </w:p>
    <w:p w14:paraId="5A0C3AF8" w14:textId="77777777" w:rsidR="00444D11" w:rsidRPr="00845629" w:rsidRDefault="00444D11" w:rsidP="00444D11">
      <w:pPr>
        <w:pStyle w:val="DefaultText"/>
        <w:spacing w:before="120"/>
        <w:ind w:firstLine="720"/>
        <w:jc w:val="both"/>
        <w:rPr>
          <w:szCs w:val="24"/>
          <w:lang w:val="ro-RO"/>
        </w:rPr>
      </w:pPr>
      <w:r w:rsidRPr="00845629">
        <w:rPr>
          <w:b/>
          <w:bCs/>
          <w:szCs w:val="24"/>
          <w:lang w:val="ro-RO"/>
        </w:rPr>
        <w:t xml:space="preserve">2. </w:t>
      </w:r>
      <w:r w:rsidRPr="00845629">
        <w:rPr>
          <w:szCs w:val="24"/>
          <w:lang w:val="ro-RO"/>
        </w:rPr>
        <w:t>Ne angajăm ca, în cazul în care oferta noastră este stabilită câştigătoare, să prestam serviciile menţionate in Caietul de sarcini, in conformitate cu prevederile contractuale.</w:t>
      </w:r>
    </w:p>
    <w:p w14:paraId="223F282E" w14:textId="6ACAC64A" w:rsidR="00444D11" w:rsidRPr="00845629" w:rsidRDefault="00444D11" w:rsidP="00444D11">
      <w:pPr>
        <w:pStyle w:val="DefaultText"/>
        <w:spacing w:before="120"/>
        <w:jc w:val="both"/>
        <w:rPr>
          <w:szCs w:val="24"/>
          <w:lang w:val="ro-RO"/>
        </w:rPr>
      </w:pPr>
      <w:r w:rsidRPr="00845629">
        <w:rPr>
          <w:i/>
          <w:szCs w:val="24"/>
          <w:lang w:val="ro-RO"/>
        </w:rPr>
        <w:tab/>
      </w:r>
      <w:r w:rsidRPr="00845629">
        <w:rPr>
          <w:b/>
          <w:szCs w:val="24"/>
          <w:lang w:val="ro-RO"/>
        </w:rPr>
        <w:t xml:space="preserve">3. </w:t>
      </w:r>
      <w:r w:rsidRPr="00845629">
        <w:rPr>
          <w:szCs w:val="24"/>
          <w:lang w:val="ro-RO"/>
        </w:rPr>
        <w:t xml:space="preserve">Ne angajăm să menţinem această ofertă valabilă pentru o durată de ……………………………………………… zile </w:t>
      </w:r>
      <w:r w:rsidRPr="00845629">
        <w:rPr>
          <w:i/>
          <w:szCs w:val="24"/>
          <w:lang w:val="ro-RO"/>
        </w:rPr>
        <w:t>(durata în litere şi cifre)</w:t>
      </w:r>
      <w:r w:rsidRPr="00845629">
        <w:rPr>
          <w:szCs w:val="24"/>
          <w:lang w:val="ro-RO"/>
        </w:rPr>
        <w:t xml:space="preserve">, respectiv până la data de …………………… </w:t>
      </w:r>
      <w:r w:rsidRPr="00845629">
        <w:rPr>
          <w:i/>
          <w:szCs w:val="24"/>
          <w:lang w:val="ro-RO"/>
        </w:rPr>
        <w:t>(data)</w:t>
      </w:r>
      <w:r w:rsidRPr="00845629">
        <w:rPr>
          <w:szCs w:val="24"/>
          <w:lang w:val="ro-RO"/>
        </w:rPr>
        <w:t>, şi ea va rămâne obligatorie pentru noi şi poate fi acceptată oricând înainte de expirarea perioadei de valabilitate.</w:t>
      </w:r>
    </w:p>
    <w:p w14:paraId="6BF5340A" w14:textId="77777777" w:rsidR="00444D11" w:rsidRPr="00845629" w:rsidRDefault="00444D11" w:rsidP="00444D11">
      <w:pPr>
        <w:pStyle w:val="DefaultText"/>
        <w:spacing w:before="120"/>
        <w:jc w:val="both"/>
        <w:rPr>
          <w:szCs w:val="24"/>
          <w:lang w:val="ro-RO"/>
        </w:rPr>
      </w:pPr>
      <w:r w:rsidRPr="00845629">
        <w:rPr>
          <w:szCs w:val="24"/>
          <w:lang w:val="ro-RO"/>
        </w:rPr>
        <w:tab/>
      </w:r>
      <w:r w:rsidRPr="00845629">
        <w:rPr>
          <w:b/>
          <w:szCs w:val="24"/>
          <w:lang w:val="ro-RO"/>
        </w:rPr>
        <w:t xml:space="preserve">4. </w:t>
      </w:r>
      <w:r w:rsidRPr="00845629">
        <w:rPr>
          <w:szCs w:val="24"/>
          <w:lang w:val="ro-RO"/>
        </w:rPr>
        <w:t xml:space="preserve">Până la încheierea şi semnarea contractului de </w:t>
      </w:r>
      <w:r w:rsidR="008E7864" w:rsidRPr="00845629">
        <w:rPr>
          <w:szCs w:val="24"/>
          <w:lang w:val="ro-RO"/>
        </w:rPr>
        <w:t>prestări</w:t>
      </w:r>
      <w:r w:rsidRPr="00845629">
        <w:rPr>
          <w:szCs w:val="24"/>
          <w:lang w:val="ro-RO"/>
        </w:rPr>
        <w:t xml:space="preserve"> servicii, această ofertă va constitui un contract angajant între noi.</w:t>
      </w:r>
    </w:p>
    <w:p w14:paraId="38DA60D7" w14:textId="77777777" w:rsidR="006C1B58" w:rsidRPr="00845629" w:rsidRDefault="006C1B58" w:rsidP="006C1B58">
      <w:pPr>
        <w:pStyle w:val="DefaultText"/>
        <w:numPr>
          <w:ilvl w:val="12"/>
          <w:numId w:val="0"/>
        </w:numPr>
        <w:ind w:firstLine="720"/>
        <w:jc w:val="both"/>
        <w:rPr>
          <w:szCs w:val="24"/>
          <w:lang w:val="ro-RO"/>
        </w:rPr>
      </w:pPr>
      <w:r w:rsidRPr="00845629">
        <w:rPr>
          <w:b/>
          <w:szCs w:val="24"/>
          <w:lang w:val="ro-RO"/>
        </w:rPr>
        <w:t xml:space="preserve">5. </w:t>
      </w:r>
      <w:r w:rsidRPr="00845629">
        <w:rPr>
          <w:szCs w:val="24"/>
          <w:lang w:val="ro-RO"/>
        </w:rPr>
        <w:t>Am înţeles şi consimţim ca, în cazul în care oferta noastră este stabilită ca fiind câştigătoare, să constituim garanţia de bună execuţie în conformitate cu prevederile din Documentaţia procedurii.</w:t>
      </w:r>
    </w:p>
    <w:p w14:paraId="2CC1DFAA" w14:textId="77777777" w:rsidR="006C1B58" w:rsidRPr="00845629" w:rsidRDefault="006C1B58" w:rsidP="006C1B58">
      <w:pPr>
        <w:pStyle w:val="DefaultText"/>
        <w:ind w:firstLine="720"/>
        <w:jc w:val="both"/>
        <w:rPr>
          <w:szCs w:val="24"/>
          <w:lang w:val="ro-RO"/>
        </w:rPr>
      </w:pPr>
      <w:r w:rsidRPr="00845629">
        <w:rPr>
          <w:b/>
          <w:szCs w:val="24"/>
          <w:lang w:val="ro-RO"/>
        </w:rPr>
        <w:t>6.</w:t>
      </w:r>
      <w:r w:rsidRPr="00845629">
        <w:rPr>
          <w:szCs w:val="24"/>
          <w:lang w:val="ro-RO"/>
        </w:rPr>
        <w:t xml:space="preserve"> Înţelegem că nu sunteţi obligaţi să acceptaţi oferta cu cel mai scăzut preţ sau orice altă ofertă pe care o puteţi primii, daca acesta nu se încadrează in bugetul alocat pentru serviciile solicitate.</w:t>
      </w:r>
    </w:p>
    <w:p w14:paraId="24AE4225" w14:textId="77777777" w:rsidR="00444D11" w:rsidRPr="00845629" w:rsidRDefault="00444D11" w:rsidP="00444D11">
      <w:pPr>
        <w:pStyle w:val="DefaultText"/>
        <w:jc w:val="both"/>
        <w:rPr>
          <w:szCs w:val="24"/>
          <w:lang w:val="ro-RO"/>
        </w:rPr>
      </w:pPr>
    </w:p>
    <w:p w14:paraId="4C2C408F" w14:textId="77777777" w:rsidR="006C1B58" w:rsidRPr="00845629" w:rsidRDefault="006C1B58" w:rsidP="00444D11">
      <w:pPr>
        <w:pStyle w:val="DefaultText"/>
        <w:jc w:val="both"/>
        <w:rPr>
          <w:szCs w:val="24"/>
          <w:lang w:val="ro-RO"/>
        </w:rPr>
      </w:pPr>
    </w:p>
    <w:p w14:paraId="58B593DA" w14:textId="77777777" w:rsidR="00444D11" w:rsidRPr="00845629" w:rsidRDefault="00444D11" w:rsidP="00633573">
      <w:pPr>
        <w:pStyle w:val="DefaultText1"/>
        <w:jc w:val="right"/>
        <w:rPr>
          <w:color w:val="000000"/>
          <w:szCs w:val="24"/>
          <w:lang w:val="ro-RO"/>
        </w:rPr>
      </w:pPr>
      <w:r w:rsidRPr="00845629">
        <w:rPr>
          <w:color w:val="000000"/>
          <w:szCs w:val="24"/>
          <w:lang w:val="ro-RO"/>
        </w:rPr>
        <w:t>Data completării: ……</w:t>
      </w:r>
      <w:r w:rsidR="00633573" w:rsidRPr="00845629">
        <w:rPr>
          <w:color w:val="000000"/>
          <w:szCs w:val="24"/>
          <w:lang w:val="ro-RO"/>
        </w:rPr>
        <w:t>.......</w:t>
      </w:r>
      <w:r w:rsidRPr="00845629">
        <w:rPr>
          <w:color w:val="000000"/>
          <w:szCs w:val="24"/>
          <w:lang w:val="ro-RO"/>
        </w:rPr>
        <w:t>………</w:t>
      </w:r>
    </w:p>
    <w:p w14:paraId="48F5ED3C" w14:textId="77777777" w:rsidR="006C1B58" w:rsidRPr="00845629" w:rsidRDefault="006C1B58" w:rsidP="00444D11">
      <w:pPr>
        <w:pStyle w:val="DefaultText1"/>
        <w:jc w:val="both"/>
        <w:rPr>
          <w:color w:val="000000"/>
          <w:szCs w:val="24"/>
          <w:lang w:val="ro-RO"/>
        </w:rPr>
      </w:pPr>
    </w:p>
    <w:p w14:paraId="1D9AE4E0" w14:textId="77777777" w:rsidR="00444D11" w:rsidRPr="00845629" w:rsidRDefault="00444D11" w:rsidP="00444D11">
      <w:pPr>
        <w:pStyle w:val="DefaultText"/>
        <w:jc w:val="both"/>
        <w:rPr>
          <w:szCs w:val="24"/>
          <w:lang w:val="ro-RO"/>
        </w:rPr>
      </w:pPr>
      <w:r w:rsidRPr="00845629">
        <w:rPr>
          <w:szCs w:val="24"/>
          <w:lang w:val="ro-RO"/>
        </w:rPr>
        <w:t>Nume, prenume: ……………………………………………..</w:t>
      </w:r>
    </w:p>
    <w:p w14:paraId="5A4B2331" w14:textId="77777777" w:rsidR="00444D11" w:rsidRPr="00845629" w:rsidRDefault="00444D11" w:rsidP="00444D11">
      <w:pPr>
        <w:rPr>
          <w:sz w:val="24"/>
          <w:szCs w:val="24"/>
          <w:lang w:val="ro-RO"/>
        </w:rPr>
      </w:pPr>
      <w:r w:rsidRPr="00845629">
        <w:rPr>
          <w:sz w:val="24"/>
          <w:szCs w:val="24"/>
          <w:lang w:val="ro-RO"/>
        </w:rPr>
        <w:t>Semnătura ………………………… în calitate de ………………………………………………, autorizat să semnez oferta pentru şi în numele …………………………………………………… ………………………………………………………………………………</w:t>
      </w:r>
    </w:p>
    <w:p w14:paraId="0F91E306" w14:textId="77777777" w:rsidR="00444D11" w:rsidRPr="00845629" w:rsidRDefault="00444D11" w:rsidP="00444D11">
      <w:pPr>
        <w:rPr>
          <w:b/>
          <w:bCs/>
          <w:i/>
          <w:iCs/>
          <w:color w:val="000000"/>
          <w:sz w:val="24"/>
          <w:szCs w:val="24"/>
          <w:lang w:val="ro-RO"/>
        </w:rPr>
      </w:pPr>
      <w:r w:rsidRPr="00845629">
        <w:rPr>
          <w:sz w:val="24"/>
          <w:szCs w:val="24"/>
          <w:lang w:val="ro-RO"/>
        </w:rPr>
        <w:t xml:space="preserve"> </w:t>
      </w:r>
      <w:r w:rsidRPr="00845629">
        <w:rPr>
          <w:i/>
          <w:sz w:val="24"/>
          <w:szCs w:val="24"/>
          <w:lang w:val="ro-RO"/>
        </w:rPr>
        <w:t>(denumire ofertant).</w:t>
      </w:r>
      <w:r w:rsidRPr="00845629">
        <w:rPr>
          <w:b/>
          <w:bCs/>
          <w:i/>
          <w:iCs/>
          <w:color w:val="000000"/>
          <w:sz w:val="24"/>
          <w:szCs w:val="24"/>
          <w:lang w:val="ro-RO"/>
        </w:rPr>
        <w:t xml:space="preserve"> </w:t>
      </w:r>
    </w:p>
    <w:p w14:paraId="4351E09B" w14:textId="77777777" w:rsidR="00DD242C" w:rsidRPr="00845629" w:rsidRDefault="00DD242C" w:rsidP="00501D86">
      <w:pPr>
        <w:tabs>
          <w:tab w:val="left" w:pos="1899"/>
        </w:tabs>
        <w:jc w:val="right"/>
        <w:rPr>
          <w:b/>
          <w:i/>
          <w:sz w:val="24"/>
          <w:szCs w:val="24"/>
          <w:lang w:val="ro-RO"/>
        </w:rPr>
      </w:pPr>
    </w:p>
    <w:p w14:paraId="3FA6694A" w14:textId="77777777" w:rsidR="00DD242C" w:rsidRPr="00845629" w:rsidRDefault="00DD242C" w:rsidP="00501D86">
      <w:pPr>
        <w:tabs>
          <w:tab w:val="left" w:pos="1899"/>
        </w:tabs>
        <w:jc w:val="right"/>
        <w:rPr>
          <w:b/>
          <w:i/>
          <w:sz w:val="24"/>
          <w:szCs w:val="24"/>
          <w:lang w:val="ro-RO"/>
        </w:rPr>
      </w:pPr>
    </w:p>
    <w:p w14:paraId="29BCCD81" w14:textId="77777777" w:rsidR="00DD242C" w:rsidRPr="00845629" w:rsidRDefault="00DD242C" w:rsidP="00501D86">
      <w:pPr>
        <w:tabs>
          <w:tab w:val="left" w:pos="1899"/>
        </w:tabs>
        <w:jc w:val="right"/>
        <w:rPr>
          <w:b/>
          <w:i/>
          <w:sz w:val="24"/>
          <w:szCs w:val="24"/>
          <w:lang w:val="ro-RO"/>
        </w:rPr>
      </w:pPr>
    </w:p>
    <w:p w14:paraId="57CF7B3C" w14:textId="77777777" w:rsidR="00DD242C" w:rsidRPr="00845629" w:rsidRDefault="00DD242C" w:rsidP="00501D86">
      <w:pPr>
        <w:tabs>
          <w:tab w:val="left" w:pos="1899"/>
        </w:tabs>
        <w:jc w:val="right"/>
        <w:rPr>
          <w:b/>
          <w:i/>
          <w:sz w:val="24"/>
          <w:szCs w:val="24"/>
          <w:lang w:val="ro-RO"/>
        </w:rPr>
      </w:pPr>
    </w:p>
    <w:p w14:paraId="16589A02" w14:textId="77777777" w:rsidR="00DD242C" w:rsidRPr="00845629" w:rsidRDefault="00DD242C" w:rsidP="00501D86">
      <w:pPr>
        <w:tabs>
          <w:tab w:val="left" w:pos="1899"/>
        </w:tabs>
        <w:jc w:val="right"/>
        <w:rPr>
          <w:b/>
          <w:i/>
          <w:sz w:val="24"/>
          <w:szCs w:val="24"/>
          <w:lang w:val="ro-RO"/>
        </w:rPr>
      </w:pPr>
    </w:p>
    <w:p w14:paraId="0C06F25E" w14:textId="77777777" w:rsidR="00C413D7" w:rsidRPr="00845629" w:rsidRDefault="00C413D7" w:rsidP="00C413D7">
      <w:pPr>
        <w:pStyle w:val="DefaultText"/>
        <w:jc w:val="right"/>
        <w:rPr>
          <w:i/>
          <w:iCs/>
          <w:szCs w:val="24"/>
          <w:lang w:val="ro-RO"/>
        </w:rPr>
      </w:pPr>
    </w:p>
    <w:p w14:paraId="28ADE4E4" w14:textId="77777777" w:rsidR="00EB253D" w:rsidRPr="00845629" w:rsidRDefault="00EB253D" w:rsidP="00C413D7">
      <w:pPr>
        <w:pStyle w:val="DefaultText"/>
        <w:jc w:val="right"/>
        <w:rPr>
          <w:i/>
          <w:iCs/>
          <w:szCs w:val="24"/>
          <w:lang w:val="ro-RO"/>
        </w:rPr>
      </w:pPr>
    </w:p>
    <w:p w14:paraId="7721A097" w14:textId="77777777" w:rsidR="00EB253D" w:rsidRPr="00845629" w:rsidRDefault="00EB253D" w:rsidP="00EB253D">
      <w:pPr>
        <w:pStyle w:val="Textbody"/>
        <w:widowControl/>
        <w:suppressAutoHyphens w:val="0"/>
        <w:rPr>
          <w:b/>
          <w:bCs/>
          <w:color w:val="000000"/>
          <w:sz w:val="24"/>
          <w:szCs w:val="24"/>
          <w:lang w:val="ro-RO"/>
        </w:rPr>
      </w:pPr>
      <w:r w:rsidRPr="00845629">
        <w:rPr>
          <w:b/>
          <w:bCs/>
          <w:color w:val="000000"/>
          <w:sz w:val="24"/>
          <w:szCs w:val="24"/>
          <w:lang w:val="ro-RO"/>
        </w:rPr>
        <w:t>OFERTANT</w:t>
      </w:r>
    </w:p>
    <w:p w14:paraId="601AB092" w14:textId="77777777" w:rsidR="00EB253D" w:rsidRPr="00845629" w:rsidRDefault="00EB253D" w:rsidP="00EB253D">
      <w:pPr>
        <w:rPr>
          <w:color w:val="000000"/>
          <w:sz w:val="24"/>
          <w:szCs w:val="24"/>
          <w:lang w:val="ro-RO"/>
        </w:rPr>
      </w:pPr>
      <w:r w:rsidRPr="00845629">
        <w:rPr>
          <w:color w:val="000000"/>
          <w:sz w:val="24"/>
          <w:szCs w:val="24"/>
          <w:lang w:val="ro-RO"/>
        </w:rPr>
        <w:t>……………………………</w:t>
      </w:r>
    </w:p>
    <w:p w14:paraId="7AF4CAA5" w14:textId="77777777" w:rsidR="00EB253D" w:rsidRPr="00845629" w:rsidRDefault="00EB253D" w:rsidP="00EB253D">
      <w:pPr>
        <w:rPr>
          <w:i/>
          <w:color w:val="000000"/>
          <w:sz w:val="24"/>
          <w:szCs w:val="24"/>
          <w:lang w:val="ro-RO"/>
        </w:rPr>
      </w:pPr>
      <w:r w:rsidRPr="00845629">
        <w:rPr>
          <w:i/>
          <w:color w:val="000000"/>
          <w:sz w:val="24"/>
          <w:szCs w:val="24"/>
          <w:lang w:val="ro-RO"/>
        </w:rPr>
        <w:t>(denumire)</w:t>
      </w:r>
    </w:p>
    <w:p w14:paraId="1C0F1494" w14:textId="77777777" w:rsidR="00EB253D" w:rsidRPr="00845629" w:rsidRDefault="00EB253D" w:rsidP="00EB253D">
      <w:pPr>
        <w:spacing w:line="360" w:lineRule="auto"/>
        <w:jc w:val="center"/>
        <w:rPr>
          <w:b/>
          <w:sz w:val="24"/>
          <w:szCs w:val="24"/>
          <w:lang w:val="ro-RO"/>
        </w:rPr>
      </w:pPr>
    </w:p>
    <w:p w14:paraId="09953654" w14:textId="77777777" w:rsidR="00EB253D" w:rsidRPr="00845629" w:rsidRDefault="00EB253D" w:rsidP="00EB253D">
      <w:pPr>
        <w:spacing w:line="360" w:lineRule="auto"/>
        <w:jc w:val="center"/>
        <w:rPr>
          <w:b/>
          <w:sz w:val="24"/>
          <w:szCs w:val="24"/>
          <w:u w:val="single"/>
          <w:lang w:val="ro-RO"/>
        </w:rPr>
      </w:pPr>
      <w:r w:rsidRPr="00845629">
        <w:rPr>
          <w:b/>
          <w:sz w:val="24"/>
          <w:szCs w:val="24"/>
          <w:u w:val="single"/>
          <w:lang w:val="ro-RO"/>
        </w:rPr>
        <w:t xml:space="preserve">CERERE </w:t>
      </w:r>
    </w:p>
    <w:p w14:paraId="3C51EFB6" w14:textId="011394C2" w:rsidR="00EB253D" w:rsidRPr="00845629" w:rsidRDefault="00EB253D" w:rsidP="00EB253D">
      <w:pPr>
        <w:spacing w:line="360" w:lineRule="auto"/>
        <w:jc w:val="center"/>
        <w:rPr>
          <w:b/>
          <w:sz w:val="24"/>
          <w:szCs w:val="24"/>
          <w:u w:val="single"/>
          <w:lang w:val="ro-RO"/>
        </w:rPr>
      </w:pPr>
      <w:r w:rsidRPr="00845629">
        <w:rPr>
          <w:b/>
          <w:sz w:val="24"/>
          <w:szCs w:val="24"/>
          <w:u w:val="single"/>
          <w:lang w:val="ro-RO"/>
        </w:rPr>
        <w:t xml:space="preserve">de restituire a </w:t>
      </w:r>
      <w:r w:rsidR="00B214B8" w:rsidRPr="00845629">
        <w:rPr>
          <w:b/>
          <w:sz w:val="24"/>
          <w:szCs w:val="24"/>
          <w:u w:val="single"/>
          <w:lang w:val="ro-RO"/>
        </w:rPr>
        <w:t>garanției</w:t>
      </w:r>
      <w:r w:rsidRPr="00845629">
        <w:rPr>
          <w:b/>
          <w:sz w:val="24"/>
          <w:szCs w:val="24"/>
          <w:u w:val="single"/>
          <w:lang w:val="ro-RO"/>
        </w:rPr>
        <w:t xml:space="preserve"> bursiere</w:t>
      </w:r>
    </w:p>
    <w:p w14:paraId="2E65DFA0" w14:textId="77777777" w:rsidR="00EB253D" w:rsidRPr="00845629" w:rsidRDefault="00EB253D" w:rsidP="00EB253D">
      <w:pPr>
        <w:pStyle w:val="BodyText"/>
        <w:spacing w:line="360" w:lineRule="auto"/>
        <w:ind w:firstLine="720"/>
        <w:rPr>
          <w:sz w:val="24"/>
          <w:szCs w:val="24"/>
          <w:lang w:val="ro-RO"/>
        </w:rPr>
      </w:pPr>
    </w:p>
    <w:p w14:paraId="1540D40B" w14:textId="77777777" w:rsidR="00EB253D" w:rsidRPr="00845629" w:rsidRDefault="00EB253D" w:rsidP="00EB253D">
      <w:pPr>
        <w:pStyle w:val="BodyText"/>
        <w:spacing w:line="360" w:lineRule="auto"/>
        <w:rPr>
          <w:sz w:val="24"/>
          <w:szCs w:val="24"/>
          <w:lang w:val="ro-RO"/>
        </w:rPr>
      </w:pPr>
      <w:r w:rsidRPr="00845629">
        <w:rPr>
          <w:i/>
          <w:iCs/>
          <w:sz w:val="24"/>
          <w:szCs w:val="24"/>
          <w:lang w:val="ro-RO"/>
        </w:rPr>
        <w:t>Către</w:t>
      </w:r>
      <w:r w:rsidRPr="00845629">
        <w:rPr>
          <w:sz w:val="24"/>
          <w:szCs w:val="24"/>
          <w:lang w:val="ro-RO"/>
        </w:rPr>
        <w:t>: Bursa Română de Mărfuri S.A.</w:t>
      </w:r>
    </w:p>
    <w:p w14:paraId="73137871" w14:textId="77777777" w:rsidR="00EB253D" w:rsidRPr="00845629" w:rsidRDefault="00EB253D" w:rsidP="00EB253D">
      <w:pPr>
        <w:pStyle w:val="BodyTextIndent"/>
        <w:spacing w:line="360" w:lineRule="auto"/>
        <w:rPr>
          <w:sz w:val="24"/>
          <w:szCs w:val="24"/>
        </w:rPr>
      </w:pPr>
    </w:p>
    <w:p w14:paraId="4D008E12" w14:textId="3E54F3B7" w:rsidR="00EB253D" w:rsidRPr="00845629" w:rsidRDefault="00EB253D" w:rsidP="0029165C">
      <w:pPr>
        <w:pStyle w:val="BodyTextIndent"/>
        <w:ind w:left="0" w:firstLine="1429"/>
        <w:rPr>
          <w:sz w:val="24"/>
          <w:szCs w:val="24"/>
        </w:rPr>
      </w:pPr>
      <w:r w:rsidRPr="00845629">
        <w:rPr>
          <w:sz w:val="24"/>
          <w:szCs w:val="24"/>
        </w:rPr>
        <w:t xml:space="preserve">Subscrisa/ ……………………………………………………, cu sediul în ……………………………………………………………………………………, solicităm prin prezenta restituirea </w:t>
      </w:r>
      <w:r w:rsidR="00B214B8" w:rsidRPr="00845629">
        <w:rPr>
          <w:sz w:val="24"/>
          <w:szCs w:val="24"/>
        </w:rPr>
        <w:t>garanției</w:t>
      </w:r>
      <w:r w:rsidRPr="00845629">
        <w:rPr>
          <w:sz w:val="24"/>
          <w:szCs w:val="24"/>
        </w:rPr>
        <w:t xml:space="preserve">, în valoare de ………………………………, constituită în  vederea participării la procedura nr. </w:t>
      </w:r>
      <w:r w:rsidR="00B5374E">
        <w:rPr>
          <w:sz w:val="24"/>
          <w:szCs w:val="24"/>
        </w:rPr>
        <w:t>160/2024</w:t>
      </w:r>
      <w:r w:rsidRPr="00845629">
        <w:rPr>
          <w:sz w:val="24"/>
          <w:szCs w:val="24"/>
        </w:rPr>
        <w:t>, privind ACHIZIŢIA de “</w:t>
      </w:r>
      <w:r w:rsidR="0070004E" w:rsidRPr="00845629">
        <w:rPr>
          <w:b/>
          <w:sz w:val="24"/>
          <w:szCs w:val="24"/>
        </w:rPr>
        <w:t xml:space="preserve"> Servicii  publice de transport feroviar de c</w:t>
      </w:r>
      <w:r w:rsidR="00E641AE" w:rsidRPr="00845629">
        <w:rPr>
          <w:b/>
          <w:sz w:val="24"/>
          <w:szCs w:val="24"/>
        </w:rPr>
        <w:t>ă</w:t>
      </w:r>
      <w:r w:rsidR="0070004E" w:rsidRPr="00845629">
        <w:rPr>
          <w:b/>
          <w:sz w:val="24"/>
          <w:szCs w:val="24"/>
        </w:rPr>
        <w:t>l</w:t>
      </w:r>
      <w:r w:rsidR="00E641AE" w:rsidRPr="00845629">
        <w:rPr>
          <w:b/>
          <w:sz w:val="24"/>
          <w:szCs w:val="24"/>
        </w:rPr>
        <w:t>ă</w:t>
      </w:r>
      <w:r w:rsidR="0070004E" w:rsidRPr="00845629">
        <w:rPr>
          <w:b/>
          <w:sz w:val="24"/>
          <w:szCs w:val="24"/>
        </w:rPr>
        <w:t>tori</w:t>
      </w:r>
      <w:r w:rsidRPr="00845629">
        <w:rPr>
          <w:sz w:val="24"/>
          <w:szCs w:val="24"/>
        </w:rPr>
        <w:t xml:space="preserve">”,  de către </w:t>
      </w:r>
      <w:r w:rsidR="00E641AE" w:rsidRPr="00845629">
        <w:rPr>
          <w:sz w:val="24"/>
          <w:szCs w:val="24"/>
        </w:rPr>
        <w:t>AUTORITATEA PENTRU REFORMĂ FEROVIARĂ</w:t>
      </w:r>
      <w:r w:rsidRPr="00845629">
        <w:rPr>
          <w:sz w:val="24"/>
          <w:szCs w:val="24"/>
        </w:rPr>
        <w:t>, constituita prin:</w:t>
      </w:r>
    </w:p>
    <w:p w14:paraId="0BC53083" w14:textId="77777777" w:rsidR="00EB253D" w:rsidRPr="00845629" w:rsidRDefault="00EB253D" w:rsidP="00EB253D">
      <w:pPr>
        <w:pStyle w:val="BodyTextIndent"/>
        <w:ind w:firstLine="709"/>
        <w:rPr>
          <w:sz w:val="24"/>
          <w:szCs w:val="24"/>
        </w:rPr>
      </w:pPr>
    </w:p>
    <w:p w14:paraId="29572EAB" w14:textId="762BDBF9" w:rsidR="00EB253D" w:rsidRPr="00845629" w:rsidRDefault="00EB253D" w:rsidP="00EB253D">
      <w:pPr>
        <w:spacing w:before="120"/>
        <w:ind w:left="720"/>
        <w:rPr>
          <w:sz w:val="24"/>
          <w:szCs w:val="24"/>
          <w:lang w:val="ro-RO"/>
        </w:rPr>
      </w:pPr>
      <w:r w:rsidRPr="00845629">
        <w:rPr>
          <w:sz w:val="24"/>
          <w:szCs w:val="24"/>
          <w:lang w:val="ro-RO"/>
        </w:rPr>
        <w:sym w:font="Wingdings" w:char="F06F"/>
      </w:r>
      <w:r w:rsidRPr="00845629">
        <w:rPr>
          <w:sz w:val="24"/>
          <w:szCs w:val="24"/>
          <w:lang w:val="ro-RO"/>
        </w:rPr>
        <w:t xml:space="preserve"> Scrisoare de </w:t>
      </w:r>
      <w:r w:rsidR="00B214B8" w:rsidRPr="00845629">
        <w:rPr>
          <w:sz w:val="24"/>
          <w:szCs w:val="24"/>
          <w:lang w:val="ro-RO"/>
        </w:rPr>
        <w:t>garanție</w:t>
      </w:r>
      <w:r w:rsidRPr="00845629">
        <w:rPr>
          <w:sz w:val="24"/>
          <w:szCs w:val="24"/>
          <w:lang w:val="ro-RO"/>
        </w:rPr>
        <w:t xml:space="preserve"> bancară nr. …………………………………… emisă de</w:t>
      </w:r>
    </w:p>
    <w:p w14:paraId="10A61FB4" w14:textId="77777777" w:rsidR="00EB253D" w:rsidRPr="00845629" w:rsidRDefault="00EB253D" w:rsidP="00EB253D">
      <w:pPr>
        <w:spacing w:before="120"/>
        <w:ind w:left="720"/>
        <w:rPr>
          <w:sz w:val="24"/>
          <w:szCs w:val="24"/>
          <w:lang w:val="ro-RO"/>
        </w:rPr>
      </w:pPr>
      <w:r w:rsidRPr="00845629">
        <w:rPr>
          <w:sz w:val="24"/>
          <w:szCs w:val="24"/>
          <w:lang w:val="ro-RO"/>
        </w:rPr>
        <w:t xml:space="preserve">………………………………………………………………………………… </w:t>
      </w:r>
    </w:p>
    <w:p w14:paraId="501AFE1A" w14:textId="77777777" w:rsidR="00EB253D" w:rsidRPr="00845629" w:rsidRDefault="00EB253D" w:rsidP="00EB253D">
      <w:pPr>
        <w:spacing w:before="120"/>
        <w:ind w:left="720"/>
        <w:rPr>
          <w:sz w:val="24"/>
          <w:szCs w:val="24"/>
          <w:lang w:val="ro-RO"/>
        </w:rPr>
      </w:pPr>
      <w:r w:rsidRPr="00845629">
        <w:rPr>
          <w:sz w:val="24"/>
          <w:szCs w:val="24"/>
          <w:lang w:val="ro-RO"/>
        </w:rPr>
        <w:sym w:font="Wingdings" w:char="F06F"/>
      </w:r>
      <w:r w:rsidRPr="00845629">
        <w:rPr>
          <w:sz w:val="24"/>
          <w:szCs w:val="24"/>
          <w:lang w:val="ro-RO"/>
        </w:rPr>
        <w:t xml:space="preserve"> Ordin de plată nr. ………………………………………………………………</w:t>
      </w:r>
    </w:p>
    <w:p w14:paraId="369310C0" w14:textId="7FE1855E" w:rsidR="00EB253D" w:rsidRPr="00845629" w:rsidRDefault="00EB253D" w:rsidP="00EB253D">
      <w:pPr>
        <w:spacing w:before="120"/>
        <w:ind w:left="720"/>
        <w:rPr>
          <w:sz w:val="24"/>
          <w:szCs w:val="24"/>
          <w:lang w:val="ro-RO"/>
        </w:rPr>
      </w:pPr>
      <w:r w:rsidRPr="00845629">
        <w:rPr>
          <w:sz w:val="24"/>
          <w:szCs w:val="24"/>
          <w:lang w:val="ro-RO"/>
        </w:rPr>
        <w:sym w:font="Wingdings" w:char="F06F"/>
      </w:r>
      <w:r w:rsidRPr="00845629">
        <w:rPr>
          <w:sz w:val="24"/>
          <w:szCs w:val="24"/>
          <w:lang w:val="ro-RO"/>
        </w:rPr>
        <w:t xml:space="preserve"> </w:t>
      </w:r>
      <w:r w:rsidR="00B214B8" w:rsidRPr="00845629">
        <w:rPr>
          <w:sz w:val="24"/>
          <w:szCs w:val="24"/>
          <w:lang w:val="ro-RO"/>
        </w:rPr>
        <w:t>Chitanța</w:t>
      </w:r>
      <w:r w:rsidRPr="00845629">
        <w:rPr>
          <w:sz w:val="24"/>
          <w:szCs w:val="24"/>
          <w:lang w:val="ro-RO"/>
        </w:rPr>
        <w:t xml:space="preserve"> BRM nr.………………………………………………………………</w:t>
      </w:r>
    </w:p>
    <w:p w14:paraId="42F65F68" w14:textId="77777777" w:rsidR="00EB253D" w:rsidRPr="00845629" w:rsidRDefault="00EB253D" w:rsidP="00EB253D">
      <w:pPr>
        <w:pStyle w:val="BodyTextIndent"/>
        <w:spacing w:line="240" w:lineRule="auto"/>
        <w:ind w:left="0" w:firstLine="709"/>
        <w:rPr>
          <w:sz w:val="24"/>
          <w:szCs w:val="24"/>
        </w:rPr>
      </w:pPr>
    </w:p>
    <w:p w14:paraId="00B6E177" w14:textId="499CE6FA" w:rsidR="00EB253D" w:rsidRPr="00845629" w:rsidRDefault="00EB253D" w:rsidP="00EB253D">
      <w:pPr>
        <w:pStyle w:val="BodyTextIndent"/>
        <w:spacing w:line="240" w:lineRule="auto"/>
        <w:ind w:left="0" w:firstLine="709"/>
        <w:rPr>
          <w:sz w:val="24"/>
          <w:szCs w:val="24"/>
        </w:rPr>
      </w:pPr>
      <w:r w:rsidRPr="00845629">
        <w:rPr>
          <w:sz w:val="24"/>
          <w:szCs w:val="24"/>
        </w:rPr>
        <w:t xml:space="preserve">Restituirea </w:t>
      </w:r>
      <w:r w:rsidR="00B214B8" w:rsidRPr="00845629">
        <w:rPr>
          <w:sz w:val="24"/>
          <w:szCs w:val="24"/>
        </w:rPr>
        <w:t>garanției</w:t>
      </w:r>
      <w:r w:rsidRPr="00845629">
        <w:rPr>
          <w:sz w:val="24"/>
          <w:szCs w:val="24"/>
        </w:rPr>
        <w:t xml:space="preserve"> de participare se va face în contul </w:t>
      </w:r>
      <w:r w:rsidR="00B214B8" w:rsidRPr="00845629">
        <w:rPr>
          <w:sz w:val="24"/>
          <w:szCs w:val="24"/>
        </w:rPr>
        <w:t>societății</w:t>
      </w:r>
      <w:r w:rsidRPr="00845629">
        <w:rPr>
          <w:sz w:val="24"/>
          <w:szCs w:val="24"/>
        </w:rPr>
        <w:t>, cod IBAN ………………………………………………, deschis la ……………………………… .</w:t>
      </w:r>
    </w:p>
    <w:p w14:paraId="02F44D0E" w14:textId="77777777" w:rsidR="00EB253D" w:rsidRPr="00845629" w:rsidRDefault="00EB253D" w:rsidP="00EB253D">
      <w:pPr>
        <w:pStyle w:val="BodyTextIndent"/>
        <w:spacing w:line="240" w:lineRule="auto"/>
        <w:ind w:left="0" w:firstLine="709"/>
        <w:rPr>
          <w:sz w:val="24"/>
          <w:szCs w:val="24"/>
        </w:rPr>
      </w:pPr>
    </w:p>
    <w:p w14:paraId="713CB5C0" w14:textId="2E12A4AD" w:rsidR="00EB253D" w:rsidRPr="00845629" w:rsidRDefault="00EB253D" w:rsidP="00EB253D">
      <w:pPr>
        <w:pStyle w:val="BodyTextIndent"/>
        <w:spacing w:line="240" w:lineRule="auto"/>
        <w:ind w:left="0"/>
        <w:rPr>
          <w:sz w:val="24"/>
          <w:szCs w:val="24"/>
        </w:rPr>
      </w:pPr>
      <w:r w:rsidRPr="00845629">
        <w:rPr>
          <w:sz w:val="24"/>
          <w:szCs w:val="24"/>
        </w:rPr>
        <w:t xml:space="preserve">Vă </w:t>
      </w:r>
      <w:r w:rsidR="00B214B8" w:rsidRPr="00845629">
        <w:rPr>
          <w:sz w:val="24"/>
          <w:szCs w:val="24"/>
        </w:rPr>
        <w:t>mulțumim</w:t>
      </w:r>
      <w:r w:rsidRPr="00845629">
        <w:rPr>
          <w:sz w:val="24"/>
          <w:szCs w:val="24"/>
        </w:rPr>
        <w:t>,</w:t>
      </w:r>
    </w:p>
    <w:p w14:paraId="41157DC6" w14:textId="77777777" w:rsidR="00EB253D" w:rsidRPr="00845629" w:rsidRDefault="00EB253D" w:rsidP="00EB253D">
      <w:pPr>
        <w:pStyle w:val="DefaultText1"/>
        <w:jc w:val="both"/>
        <w:rPr>
          <w:color w:val="000000"/>
          <w:szCs w:val="24"/>
          <w:lang w:val="ro-RO"/>
        </w:rPr>
      </w:pPr>
    </w:p>
    <w:p w14:paraId="7086D930" w14:textId="77777777" w:rsidR="00EB253D" w:rsidRPr="00845629" w:rsidRDefault="00EB253D" w:rsidP="00EB253D">
      <w:pPr>
        <w:pStyle w:val="DefaultText1"/>
        <w:jc w:val="both"/>
        <w:rPr>
          <w:color w:val="000000"/>
          <w:szCs w:val="24"/>
          <w:lang w:val="ro-RO"/>
        </w:rPr>
      </w:pPr>
    </w:p>
    <w:p w14:paraId="0046F27D" w14:textId="77777777" w:rsidR="00EB253D" w:rsidRPr="00845629" w:rsidRDefault="00EB253D" w:rsidP="00EB253D">
      <w:pPr>
        <w:pStyle w:val="DefaultText1"/>
        <w:jc w:val="both"/>
        <w:rPr>
          <w:color w:val="000000"/>
          <w:szCs w:val="24"/>
          <w:lang w:val="ro-RO"/>
        </w:rPr>
      </w:pPr>
    </w:p>
    <w:p w14:paraId="3CD15630" w14:textId="77777777" w:rsidR="00EB253D" w:rsidRPr="00845629" w:rsidRDefault="00EB253D" w:rsidP="00EB253D">
      <w:pPr>
        <w:pStyle w:val="DefaultText1"/>
        <w:jc w:val="both"/>
        <w:rPr>
          <w:color w:val="000000"/>
          <w:szCs w:val="24"/>
          <w:lang w:val="ro-RO"/>
        </w:rPr>
      </w:pPr>
      <w:r w:rsidRPr="00845629">
        <w:rPr>
          <w:color w:val="000000"/>
          <w:szCs w:val="24"/>
          <w:lang w:val="ro-RO"/>
        </w:rPr>
        <w:t>Data completării: ……………</w:t>
      </w:r>
    </w:p>
    <w:p w14:paraId="45E452CB" w14:textId="77777777" w:rsidR="00EB253D" w:rsidRPr="00845629" w:rsidRDefault="00EB253D" w:rsidP="00EB253D">
      <w:pPr>
        <w:spacing w:line="360" w:lineRule="auto"/>
        <w:jc w:val="both"/>
        <w:rPr>
          <w:bCs/>
          <w:sz w:val="24"/>
          <w:szCs w:val="24"/>
          <w:lang w:val="ro-RO"/>
        </w:rPr>
      </w:pPr>
    </w:p>
    <w:p w14:paraId="6349186D" w14:textId="77777777" w:rsidR="00EB253D" w:rsidRPr="00845629" w:rsidRDefault="00EB253D" w:rsidP="00EB253D">
      <w:pPr>
        <w:spacing w:line="240" w:lineRule="atLeast"/>
        <w:jc w:val="right"/>
        <w:rPr>
          <w:sz w:val="24"/>
          <w:szCs w:val="24"/>
          <w:lang w:val="ro-RO"/>
        </w:rPr>
      </w:pPr>
      <w:r w:rsidRPr="00845629">
        <w:rPr>
          <w:sz w:val="24"/>
          <w:szCs w:val="24"/>
          <w:lang w:val="ro-RO"/>
        </w:rPr>
        <w:t>___________________________</w:t>
      </w:r>
    </w:p>
    <w:p w14:paraId="063AEFE8" w14:textId="77777777" w:rsidR="00EB253D" w:rsidRPr="00845629" w:rsidRDefault="00EB253D" w:rsidP="00EB253D">
      <w:pPr>
        <w:spacing w:line="240" w:lineRule="atLeast"/>
        <w:jc w:val="right"/>
        <w:rPr>
          <w:i/>
          <w:iCs/>
          <w:sz w:val="24"/>
          <w:szCs w:val="24"/>
          <w:lang w:val="ro-RO"/>
        </w:rPr>
      </w:pPr>
      <w:r w:rsidRPr="00845629">
        <w:rPr>
          <w:i/>
          <w:iCs/>
          <w:sz w:val="24"/>
          <w:szCs w:val="24"/>
          <w:lang w:val="ro-RO"/>
        </w:rPr>
        <w:t xml:space="preserve"> (Nume, prenume)</w:t>
      </w:r>
    </w:p>
    <w:p w14:paraId="1E1256BF" w14:textId="77777777" w:rsidR="00EB253D" w:rsidRPr="00845629" w:rsidRDefault="00EB253D" w:rsidP="00EB253D">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p>
    <w:p w14:paraId="4096B175" w14:textId="77777777" w:rsidR="00EB253D" w:rsidRPr="00845629" w:rsidRDefault="00EB253D" w:rsidP="00EB253D">
      <w:pPr>
        <w:spacing w:line="240" w:lineRule="atLeast"/>
        <w:jc w:val="right"/>
        <w:rPr>
          <w:sz w:val="24"/>
          <w:szCs w:val="24"/>
          <w:lang w:val="ro-RO"/>
        </w:rPr>
      </w:pPr>
      <w:r w:rsidRPr="00845629">
        <w:rPr>
          <w:sz w:val="24"/>
          <w:szCs w:val="24"/>
          <w:lang w:val="ro-RO"/>
        </w:rPr>
        <w:t>___________________________</w:t>
      </w:r>
    </w:p>
    <w:p w14:paraId="7022A7B3" w14:textId="77777777" w:rsidR="00EB253D" w:rsidRPr="00845629" w:rsidRDefault="00EB253D" w:rsidP="00EB253D">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r w:rsidRPr="00845629">
        <w:rPr>
          <w:i/>
          <w:iCs/>
          <w:sz w:val="24"/>
          <w:szCs w:val="24"/>
          <w:lang w:val="ro-RO"/>
        </w:rPr>
        <w:t xml:space="preserve"> (Funcţie)</w:t>
      </w:r>
    </w:p>
    <w:p w14:paraId="7C8861D4" w14:textId="77777777" w:rsidR="00EB253D" w:rsidRPr="00845629" w:rsidRDefault="00EB253D" w:rsidP="00EB253D">
      <w:pPr>
        <w:spacing w:line="240" w:lineRule="atLeast"/>
        <w:rPr>
          <w:sz w:val="24"/>
          <w:szCs w:val="24"/>
          <w:lang w:val="ro-RO"/>
        </w:rPr>
      </w:pPr>
    </w:p>
    <w:p w14:paraId="171E001F" w14:textId="77777777" w:rsidR="00EB253D" w:rsidRPr="00845629" w:rsidRDefault="00EB253D" w:rsidP="00EB253D">
      <w:pPr>
        <w:spacing w:line="240" w:lineRule="atLeast"/>
        <w:jc w:val="right"/>
        <w:rPr>
          <w:sz w:val="24"/>
          <w:szCs w:val="24"/>
          <w:lang w:val="ro-RO"/>
        </w:rPr>
      </w:pPr>
      <w:r w:rsidRPr="00845629">
        <w:rPr>
          <w:sz w:val="24"/>
          <w:szCs w:val="24"/>
          <w:lang w:val="ro-RO"/>
        </w:rPr>
        <w:t>___________________________</w:t>
      </w:r>
    </w:p>
    <w:p w14:paraId="74F773B5" w14:textId="77777777" w:rsidR="00EB253D" w:rsidRPr="00B214B8" w:rsidRDefault="00EB253D" w:rsidP="00EB253D">
      <w:pPr>
        <w:spacing w:line="240" w:lineRule="atLeast"/>
        <w:jc w:val="right"/>
        <w:rPr>
          <w:i/>
          <w:iCs/>
          <w:sz w:val="24"/>
          <w:szCs w:val="24"/>
          <w:lang w:val="ro-RO"/>
          <w14:shadow w14:blurRad="50800" w14:dist="38100" w14:dir="2700000" w14:sx="100000" w14:sy="100000" w14:kx="0" w14:ky="0" w14:algn="tl">
            <w14:srgbClr w14:val="000000">
              <w14:alpha w14:val="60000"/>
            </w14:srgbClr>
          </w14:shadow>
        </w:rPr>
      </w:pPr>
      <w:r w:rsidRPr="00845629">
        <w:rPr>
          <w:i/>
          <w:iCs/>
          <w:sz w:val="24"/>
          <w:szCs w:val="24"/>
          <w:lang w:val="ro-RO"/>
        </w:rPr>
        <w:t xml:space="preserve"> (Semnătura autorizată şi ştampila)</w:t>
      </w:r>
    </w:p>
    <w:p w14:paraId="541EEDC6" w14:textId="77777777" w:rsidR="00EB253D" w:rsidRPr="00B214B8" w:rsidRDefault="00EB253D" w:rsidP="00EB253D">
      <w:pPr>
        <w:pStyle w:val="DefaultText1"/>
        <w:rPr>
          <w:i/>
          <w:iCs/>
          <w:szCs w:val="24"/>
          <w:lang w:val="ro-RO"/>
        </w:rPr>
      </w:pPr>
    </w:p>
    <w:p w14:paraId="4194AB0F" w14:textId="77777777" w:rsidR="00EB253D" w:rsidRPr="00B214B8" w:rsidRDefault="00EB253D" w:rsidP="00EB253D">
      <w:pPr>
        <w:pStyle w:val="TableText"/>
        <w:tabs>
          <w:tab w:val="clear" w:pos="0"/>
          <w:tab w:val="left" w:pos="708"/>
        </w:tabs>
        <w:jc w:val="both"/>
        <w:rPr>
          <w:i/>
          <w:iCs/>
          <w:color w:val="000000"/>
          <w:szCs w:val="24"/>
          <w:lang w:val="ro-RO"/>
        </w:rPr>
      </w:pPr>
    </w:p>
    <w:p w14:paraId="5F2E3DA7" w14:textId="77777777" w:rsidR="00EB253D" w:rsidRPr="00B214B8" w:rsidRDefault="00EB253D" w:rsidP="00C413D7">
      <w:pPr>
        <w:pStyle w:val="DefaultText"/>
        <w:jc w:val="right"/>
        <w:rPr>
          <w:i/>
          <w:iCs/>
          <w:szCs w:val="24"/>
          <w:lang w:val="ro-RO"/>
        </w:rPr>
      </w:pPr>
    </w:p>
    <w:sectPr w:rsidR="00EB253D" w:rsidRPr="00B214B8" w:rsidSect="00F70FCF">
      <w:headerReference w:type="default" r:id="rId8"/>
      <w:pgSz w:w="11907" w:h="16840" w:code="9"/>
      <w:pgMar w:top="1361" w:right="1134" w:bottom="990" w:left="1134" w:header="680" w:footer="567" w:gutter="22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D2424" w14:textId="77777777" w:rsidR="00020486" w:rsidRDefault="00020486">
      <w:r>
        <w:separator/>
      </w:r>
    </w:p>
  </w:endnote>
  <w:endnote w:type="continuationSeparator" w:id="0">
    <w:p w14:paraId="12C4ECDB" w14:textId="77777777" w:rsidR="00020486" w:rsidRDefault="00020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6471B2" w14:textId="77777777" w:rsidR="00020486" w:rsidRDefault="00020486">
      <w:r>
        <w:separator/>
      </w:r>
    </w:p>
  </w:footnote>
  <w:footnote w:type="continuationSeparator" w:id="0">
    <w:p w14:paraId="396CD447" w14:textId="77777777" w:rsidR="00020486" w:rsidRDefault="00020486">
      <w:r>
        <w:continuationSeparator/>
      </w:r>
    </w:p>
  </w:footnote>
  <w:footnote w:id="1">
    <w:p w14:paraId="3096B1F8" w14:textId="636F9C75" w:rsidR="00D42E3C" w:rsidRPr="00D42E3C" w:rsidRDefault="00D42E3C">
      <w:pPr>
        <w:pStyle w:val="FootnoteText"/>
        <w:rPr>
          <w:lang w:val="ro-RO"/>
        </w:rPr>
      </w:pPr>
      <w:r w:rsidRPr="00D42E3C">
        <w:rPr>
          <w:rStyle w:val="FootnoteReference"/>
          <w:lang w:val="ro-RO"/>
        </w:rPr>
        <w:footnoteRef/>
      </w:r>
      <w:r w:rsidRPr="00D42E3C">
        <w:rPr>
          <w:lang w:val="ro-RO"/>
        </w:rPr>
        <w:t xml:space="preserve"> Doar în cazul în care oferta este desemnată câștigătoare</w:t>
      </w:r>
    </w:p>
  </w:footnote>
  <w:footnote w:id="2">
    <w:p w14:paraId="7C292102" w14:textId="0C29B912" w:rsidR="00D42E3C" w:rsidRPr="00D42E3C" w:rsidRDefault="00D42E3C">
      <w:pPr>
        <w:pStyle w:val="FootnoteText"/>
        <w:rPr>
          <w:lang w:val="ro-RO"/>
        </w:rPr>
      </w:pPr>
      <w:r>
        <w:rPr>
          <w:rStyle w:val="FootnoteReference"/>
        </w:rPr>
        <w:footnoteRef/>
      </w:r>
      <w:r>
        <w:t xml:space="preserve"> </w:t>
      </w:r>
      <w:r w:rsidRPr="00D42E3C">
        <w:rPr>
          <w:lang w:val="ro-RO"/>
        </w:rPr>
        <w:t>Doar în cazul în care oferta este desemnată câștigătoare</w:t>
      </w:r>
    </w:p>
  </w:footnote>
  <w:footnote w:id="3">
    <w:p w14:paraId="40E1EDE0" w14:textId="49D19444" w:rsidR="00D42E3C" w:rsidRPr="00D42E3C" w:rsidRDefault="00D42E3C">
      <w:pPr>
        <w:pStyle w:val="FootnoteText"/>
        <w:rPr>
          <w:lang w:val="ro-RO"/>
        </w:rPr>
      </w:pPr>
      <w:r>
        <w:rPr>
          <w:rStyle w:val="FootnoteReference"/>
        </w:rPr>
        <w:footnoteRef/>
      </w:r>
      <w:r>
        <w:t xml:space="preserve"> </w:t>
      </w:r>
      <w:r w:rsidRPr="00D42E3C">
        <w:rPr>
          <w:lang w:val="ro-RO"/>
        </w:rPr>
        <w:t>Doar în cazul în care oferta este desemnată câștigătoare</w:t>
      </w:r>
    </w:p>
  </w:footnote>
  <w:footnote w:id="4">
    <w:p w14:paraId="5C2A4E28" w14:textId="6D576C2D" w:rsidR="00D42E3C" w:rsidRPr="00D42E3C" w:rsidRDefault="00D42E3C">
      <w:pPr>
        <w:pStyle w:val="FootnoteText"/>
        <w:rPr>
          <w:lang w:val="ro-RO"/>
        </w:rPr>
      </w:pPr>
      <w:r>
        <w:rPr>
          <w:rStyle w:val="FootnoteReference"/>
        </w:rPr>
        <w:footnoteRef/>
      </w:r>
      <w:r>
        <w:t xml:space="preserve"> </w:t>
      </w:r>
      <w:r w:rsidRPr="00D42E3C">
        <w:rPr>
          <w:lang w:val="ro-RO"/>
        </w:rPr>
        <w:t xml:space="preserve">  Doar</w:t>
      </w:r>
      <w:r>
        <w:rPr>
          <w:lang w:val="ro-RO"/>
        </w:rPr>
        <w:t xml:space="preserve"> în cazul în care oferta este desemnată câștigătoare</w:t>
      </w:r>
    </w:p>
  </w:footnote>
  <w:footnote w:id="5">
    <w:p w14:paraId="546058EF" w14:textId="09A2922C" w:rsidR="00D42E3C" w:rsidRPr="00D42E3C" w:rsidRDefault="00D42E3C">
      <w:pPr>
        <w:pStyle w:val="FootnoteText"/>
        <w:rPr>
          <w:lang w:val="ro-RO"/>
        </w:rPr>
      </w:pPr>
      <w:r w:rsidRPr="00D42E3C">
        <w:rPr>
          <w:rStyle w:val="FootnoteReference"/>
          <w:lang w:val="ro-RO"/>
        </w:rPr>
        <w:footnoteRef/>
      </w:r>
      <w:r w:rsidRPr="00D42E3C">
        <w:rPr>
          <w:lang w:val="ro-RO"/>
        </w:rPr>
        <w:t xml:space="preserve"> Doar în cazul în care oferta este desemnată câștigătoare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67E78" w14:textId="35638C5F" w:rsidR="00E409B4" w:rsidRPr="00E87C7D" w:rsidRDefault="00E409B4" w:rsidP="00E148AF">
    <w:pPr>
      <w:tabs>
        <w:tab w:val="right" w:pos="9214"/>
      </w:tabs>
      <w:ind w:right="-1"/>
    </w:pPr>
    <w:r>
      <w:rPr>
        <w:b/>
        <w:color w:val="000000"/>
        <w:sz w:val="22"/>
      </w:rPr>
      <w:t xml:space="preserve">Bursa </w:t>
    </w:r>
    <w:proofErr w:type="spellStart"/>
    <w:r>
      <w:rPr>
        <w:b/>
        <w:color w:val="000000"/>
        <w:sz w:val="22"/>
      </w:rPr>
      <w:t>Română</w:t>
    </w:r>
    <w:proofErr w:type="spellEnd"/>
    <w:r>
      <w:rPr>
        <w:b/>
        <w:color w:val="000000"/>
        <w:sz w:val="22"/>
      </w:rPr>
      <w:t xml:space="preserve"> de </w:t>
    </w:r>
    <w:proofErr w:type="spellStart"/>
    <w:r>
      <w:rPr>
        <w:b/>
        <w:color w:val="000000"/>
        <w:sz w:val="22"/>
      </w:rPr>
      <w:t>Mărfuri</w:t>
    </w:r>
    <w:proofErr w:type="spellEnd"/>
    <w:r>
      <w:rPr>
        <w:b/>
        <w:color w:val="000000"/>
        <w:sz w:val="22"/>
      </w:rPr>
      <w:t xml:space="preserve"> </w:t>
    </w:r>
    <w:r>
      <w:rPr>
        <w:b/>
        <w:color w:val="000000"/>
        <w:sz w:val="22"/>
      </w:rPr>
      <w:tab/>
    </w:r>
    <w:proofErr w:type="spellStart"/>
    <w:r w:rsidRPr="009723EE">
      <w:rPr>
        <w:b/>
        <w:sz w:val="22"/>
      </w:rPr>
      <w:t>Procedura</w:t>
    </w:r>
    <w:proofErr w:type="spellEnd"/>
    <w:r w:rsidRPr="009723EE">
      <w:rPr>
        <w:b/>
        <w:sz w:val="22"/>
      </w:rPr>
      <w:t xml:space="preserve"> BRM nr. </w:t>
    </w:r>
    <w:r w:rsidR="00AE2A5B">
      <w:rPr>
        <w:b/>
        <w:sz w:val="22"/>
      </w:rPr>
      <w:t>160</w:t>
    </w:r>
    <w:r w:rsidR="0035763D">
      <w:rPr>
        <w:b/>
        <w:sz w:val="22"/>
      </w:rPr>
      <w:t>/202</w:t>
    </w:r>
    <w:r w:rsidR="00AE2A5B">
      <w:rPr>
        <w:b/>
        <w:sz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82C0D"/>
    <w:multiLevelType w:val="singleLevel"/>
    <w:tmpl w:val="484AC142"/>
    <w:lvl w:ilvl="0">
      <w:numFmt w:val="none"/>
      <w:lvlText w:val="¨"/>
      <w:legacy w:legacy="1" w:legacySpace="0" w:legacyIndent="360"/>
      <w:lvlJc w:val="left"/>
      <w:pPr>
        <w:ind w:left="360" w:hanging="360"/>
      </w:pPr>
      <w:rPr>
        <w:rFonts w:ascii="Wingdings" w:hAnsi="Wingdings" w:hint="default"/>
        <w:sz w:val="24"/>
      </w:rPr>
    </w:lvl>
  </w:abstractNum>
  <w:abstractNum w:abstractNumId="1" w15:restartNumberingAfterBreak="0">
    <w:nsid w:val="03836776"/>
    <w:multiLevelType w:val="hybridMultilevel"/>
    <w:tmpl w:val="EC7AC77E"/>
    <w:lvl w:ilvl="0" w:tplc="EB560324">
      <w:start w:val="1"/>
      <w:numFmt w:val="lowerLetter"/>
      <w:lvlText w:val="%1)"/>
      <w:lvlJc w:val="left"/>
      <w:pPr>
        <w:tabs>
          <w:tab w:val="num" w:pos="720"/>
        </w:tabs>
        <w:ind w:left="720" w:hanging="360"/>
      </w:pPr>
      <w:rPr>
        <w:rFonts w:hint="default"/>
      </w:rPr>
    </w:lvl>
    <w:lvl w:ilvl="1" w:tplc="0F84B8DA">
      <w:start w:val="1"/>
      <w:numFmt w:val="upperRoman"/>
      <w:lvlText w:val="%2."/>
      <w:lvlJc w:val="right"/>
      <w:pPr>
        <w:tabs>
          <w:tab w:val="num" w:pos="72"/>
        </w:tabs>
        <w:ind w:left="0" w:firstLine="72"/>
      </w:pPr>
      <w:rPr>
        <w:rFonts w:ascii="Times New Roman" w:eastAsia="Calibri" w:hAnsi="Times New Roman" w:cs="Times New Roman" w:hint="default"/>
      </w:rPr>
    </w:lvl>
    <w:lvl w:ilvl="2" w:tplc="506A4600">
      <w:start w:val="1"/>
      <w:numFmt w:val="bullet"/>
      <w:lvlText w:val=""/>
      <w:lvlJc w:val="left"/>
      <w:pPr>
        <w:tabs>
          <w:tab w:val="num" w:pos="144"/>
        </w:tabs>
        <w:ind w:left="0" w:firstLine="0"/>
      </w:pPr>
      <w:rPr>
        <w:rFonts w:ascii="Symbol" w:hAnsi="Symbol" w:hint="default"/>
      </w:rPr>
    </w:lvl>
    <w:lvl w:ilvl="3" w:tplc="36222EE6">
      <w:start w:val="1"/>
      <w:numFmt w:val="decimal"/>
      <w:lvlText w:val="%4."/>
      <w:lvlJc w:val="left"/>
      <w:pPr>
        <w:tabs>
          <w:tab w:val="num" w:pos="72"/>
        </w:tabs>
        <w:ind w:left="0" w:firstLine="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72A180D"/>
    <w:multiLevelType w:val="hybridMultilevel"/>
    <w:tmpl w:val="7CD2F628"/>
    <w:lvl w:ilvl="0" w:tplc="798C80BE">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15:restartNumberingAfterBreak="0">
    <w:nsid w:val="12EB72CA"/>
    <w:multiLevelType w:val="hybridMultilevel"/>
    <w:tmpl w:val="7646E422"/>
    <w:lvl w:ilvl="0" w:tplc="75EEABE8">
      <w:start w:val="1"/>
      <w:numFmt w:val="decimal"/>
      <w:lvlText w:val="%1."/>
      <w:lvlJc w:val="left"/>
      <w:pPr>
        <w:tabs>
          <w:tab w:val="num" w:pos="360"/>
        </w:tabs>
        <w:ind w:left="360" w:hanging="360"/>
      </w:pPr>
      <w:rPr>
        <w:rFonts w:hint="default"/>
        <w:b/>
      </w:r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4" w15:restartNumberingAfterBreak="0">
    <w:nsid w:val="184D7605"/>
    <w:multiLevelType w:val="hybridMultilevel"/>
    <w:tmpl w:val="B31A70F8"/>
    <w:lvl w:ilvl="0" w:tplc="484AC142">
      <w:numFmt w:val="none"/>
      <w:lvlText w:val="¨"/>
      <w:lvlJc w:val="left"/>
      <w:pPr>
        <w:ind w:left="1500" w:hanging="360"/>
      </w:pPr>
      <w:rPr>
        <w:rFonts w:ascii="Wingdings" w:hAnsi="Wingdings" w:hint="default"/>
        <w:sz w:val="24"/>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 w15:restartNumberingAfterBreak="0">
    <w:nsid w:val="240C236E"/>
    <w:multiLevelType w:val="hybridMultilevel"/>
    <w:tmpl w:val="E528DA48"/>
    <w:lvl w:ilvl="0" w:tplc="E850F1D8">
      <w:start w:val="1"/>
      <w:numFmt w:val="bullet"/>
      <w:lvlText w:val="-"/>
      <w:lvlJc w:val="left"/>
      <w:pPr>
        <w:tabs>
          <w:tab w:val="num" w:pos="1500"/>
        </w:tabs>
        <w:ind w:left="1500" w:hanging="360"/>
      </w:pPr>
      <w:rPr>
        <w:rFonts w:ascii="Times New Roman" w:hAnsi="Times New Roman"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15:restartNumberingAfterBreak="0">
    <w:nsid w:val="24156C51"/>
    <w:multiLevelType w:val="hybridMultilevel"/>
    <w:tmpl w:val="4D5C322C"/>
    <w:lvl w:ilvl="0" w:tplc="E850F1D8">
      <w:start w:val="1"/>
      <w:numFmt w:val="bullet"/>
      <w:lvlText w:val="-"/>
      <w:lvlJc w:val="left"/>
      <w:pPr>
        <w:tabs>
          <w:tab w:val="num" w:pos="720"/>
        </w:tabs>
        <w:ind w:left="720" w:hanging="360"/>
      </w:pPr>
      <w:rPr>
        <w:rFonts w:ascii="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101B69"/>
    <w:multiLevelType w:val="hybridMultilevel"/>
    <w:tmpl w:val="1BDE6C9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414BDB"/>
    <w:multiLevelType w:val="multilevel"/>
    <w:tmpl w:val="2062D6A6"/>
    <w:lvl w:ilvl="0">
      <w:start w:val="1"/>
      <w:numFmt w:val="decimal"/>
      <w:lvlText w:val="%1."/>
      <w:lvlJc w:val="left"/>
      <w:pPr>
        <w:ind w:left="360" w:hanging="360"/>
      </w:pPr>
      <w:rPr>
        <w:rFonts w:hint="default"/>
        <w:b/>
        <w:bCs/>
        <w:sz w:val="30"/>
        <w:szCs w:val="30"/>
      </w:rPr>
    </w:lvl>
    <w:lvl w:ilvl="1">
      <w:start w:val="1"/>
      <w:numFmt w:val="decimal"/>
      <w:lvlText w:val="%1.%2."/>
      <w:lvlJc w:val="left"/>
      <w:pPr>
        <w:ind w:left="792" w:hanging="432"/>
      </w:pPr>
      <w:rPr>
        <w:rFonts w:hint="default"/>
        <w:b/>
        <w:bCs/>
        <w:sz w:val="28"/>
        <w:szCs w:val="28"/>
      </w:rPr>
    </w:lvl>
    <w:lvl w:ilvl="2">
      <w:start w:val="1"/>
      <w:numFmt w:val="decimal"/>
      <w:lvlText w:val="%1.%2.%3."/>
      <w:lvlJc w:val="left"/>
      <w:pPr>
        <w:ind w:left="0" w:firstLine="0"/>
      </w:pPr>
      <w:rPr>
        <w:rFonts w:hint="default"/>
        <w:b w:val="0"/>
        <w:bCs w:val="0"/>
        <w:sz w:val="24"/>
        <w:szCs w:val="24"/>
      </w:rPr>
    </w:lvl>
    <w:lvl w:ilvl="3">
      <w:start w:val="1"/>
      <w:numFmt w:val="decimal"/>
      <w:lvlText w:val="%1.%2.%3.%4."/>
      <w:lvlJc w:val="left"/>
      <w:pPr>
        <w:ind w:left="0" w:firstLine="0"/>
      </w:pPr>
      <w:rPr>
        <w:rFonts w:hint="default"/>
        <w:b w:val="0"/>
        <w:bCs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2434D6"/>
    <w:multiLevelType w:val="hybridMultilevel"/>
    <w:tmpl w:val="7B1EA2CE"/>
    <w:lvl w:ilvl="0" w:tplc="4EFC9242">
      <w:start w:val="9"/>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1451DB"/>
    <w:multiLevelType w:val="singleLevel"/>
    <w:tmpl w:val="484AC142"/>
    <w:lvl w:ilvl="0">
      <w:numFmt w:val="none"/>
      <w:lvlText w:val="¨"/>
      <w:legacy w:legacy="1" w:legacySpace="0" w:legacyIndent="360"/>
      <w:lvlJc w:val="left"/>
      <w:pPr>
        <w:ind w:left="360" w:hanging="360"/>
      </w:pPr>
      <w:rPr>
        <w:rFonts w:ascii="Wingdings" w:hAnsi="Wingdings" w:hint="default"/>
        <w:sz w:val="24"/>
      </w:rPr>
    </w:lvl>
  </w:abstractNum>
  <w:abstractNum w:abstractNumId="11" w15:restartNumberingAfterBreak="0">
    <w:nsid w:val="45935FD8"/>
    <w:multiLevelType w:val="singleLevel"/>
    <w:tmpl w:val="484AC142"/>
    <w:lvl w:ilvl="0">
      <w:numFmt w:val="none"/>
      <w:lvlText w:val="¨"/>
      <w:legacy w:legacy="1" w:legacySpace="0" w:legacyIndent="360"/>
      <w:lvlJc w:val="left"/>
      <w:pPr>
        <w:ind w:left="360" w:hanging="360"/>
      </w:pPr>
      <w:rPr>
        <w:rFonts w:ascii="Wingdings" w:hAnsi="Wingdings" w:hint="default"/>
        <w:sz w:val="24"/>
      </w:rPr>
    </w:lvl>
  </w:abstractNum>
  <w:abstractNum w:abstractNumId="12" w15:restartNumberingAfterBreak="0">
    <w:nsid w:val="4782191A"/>
    <w:multiLevelType w:val="hybridMultilevel"/>
    <w:tmpl w:val="4E36BDEA"/>
    <w:lvl w:ilvl="0" w:tplc="FFFFFFFF">
      <w:start w:val="1"/>
      <w:numFmt w:val="lowerLetter"/>
      <w:lvlText w:val="%1)"/>
      <w:lvlJc w:val="left"/>
      <w:pPr>
        <w:tabs>
          <w:tab w:val="num" w:pos="720"/>
        </w:tabs>
        <w:ind w:left="720" w:hanging="360"/>
      </w:pPr>
      <w:rPr>
        <w:rFonts w:cs="Times New Roman" w:hint="default"/>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54AC0277"/>
    <w:multiLevelType w:val="hybridMultilevel"/>
    <w:tmpl w:val="EF6A77C0"/>
    <w:lvl w:ilvl="0" w:tplc="BFB2A1C0">
      <w:start w:val="1"/>
      <w:numFmt w:val="bullet"/>
      <w:lvlText w:val="-"/>
      <w:lvlJc w:val="left"/>
      <w:pPr>
        <w:tabs>
          <w:tab w:val="num" w:pos="541"/>
        </w:tabs>
        <w:ind w:left="541" w:hanging="360"/>
      </w:pPr>
      <w:rPr>
        <w:rFonts w:ascii="Times New Roman" w:eastAsia="Calibri"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4" w15:restartNumberingAfterBreak="0">
    <w:nsid w:val="5718706D"/>
    <w:multiLevelType w:val="hybridMultilevel"/>
    <w:tmpl w:val="45C64164"/>
    <w:lvl w:ilvl="0" w:tplc="4112AE9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00B48BB"/>
    <w:multiLevelType w:val="hybridMultilevel"/>
    <w:tmpl w:val="089EFA1E"/>
    <w:lvl w:ilvl="0" w:tplc="04090017">
      <w:start w:val="1"/>
      <w:numFmt w:val="lowerLetter"/>
      <w:lvlText w:val="%1)"/>
      <w:lvlJc w:val="left"/>
      <w:pPr>
        <w:tabs>
          <w:tab w:val="num" w:pos="720"/>
        </w:tabs>
        <w:ind w:left="720" w:hanging="360"/>
      </w:pPr>
      <w:rPr>
        <w:rFonts w:hint="default"/>
      </w:rPr>
    </w:lvl>
    <w:lvl w:ilvl="1" w:tplc="C4EAFCD4">
      <w:start w:val="1"/>
      <w:numFmt w:val="decimal"/>
      <w:lvlText w:val="%2."/>
      <w:lvlJc w:val="left"/>
      <w:pPr>
        <w:tabs>
          <w:tab w:val="num" w:pos="1440"/>
        </w:tabs>
        <w:ind w:left="1440" w:hanging="360"/>
      </w:pPr>
      <w:rPr>
        <w:rFonts w:hint="default"/>
        <w:color w:val="000000"/>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15:restartNumberingAfterBreak="0">
    <w:nsid w:val="60A3230B"/>
    <w:multiLevelType w:val="hybridMultilevel"/>
    <w:tmpl w:val="BDC489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431C19"/>
    <w:multiLevelType w:val="hybridMultilevel"/>
    <w:tmpl w:val="4D7607CC"/>
    <w:lvl w:ilvl="0" w:tplc="0418000B">
      <w:start w:val="1"/>
      <w:numFmt w:val="bullet"/>
      <w:lvlText w:val=""/>
      <w:lvlJc w:val="left"/>
      <w:pPr>
        <w:tabs>
          <w:tab w:val="num" w:pos="1420"/>
        </w:tabs>
        <w:ind w:left="1420" w:hanging="360"/>
      </w:pPr>
      <w:rPr>
        <w:rFonts w:ascii="Wingdings" w:hAnsi="Wingdings" w:hint="default"/>
      </w:rPr>
    </w:lvl>
    <w:lvl w:ilvl="1" w:tplc="04180003" w:tentative="1">
      <w:start w:val="1"/>
      <w:numFmt w:val="bullet"/>
      <w:lvlText w:val="o"/>
      <w:lvlJc w:val="left"/>
      <w:pPr>
        <w:tabs>
          <w:tab w:val="num" w:pos="2140"/>
        </w:tabs>
        <w:ind w:left="2140" w:hanging="360"/>
      </w:pPr>
      <w:rPr>
        <w:rFonts w:ascii="Courier New" w:hAnsi="Courier New" w:hint="default"/>
      </w:rPr>
    </w:lvl>
    <w:lvl w:ilvl="2" w:tplc="04180005" w:tentative="1">
      <w:start w:val="1"/>
      <w:numFmt w:val="bullet"/>
      <w:lvlText w:val=""/>
      <w:lvlJc w:val="left"/>
      <w:pPr>
        <w:tabs>
          <w:tab w:val="num" w:pos="2860"/>
        </w:tabs>
        <w:ind w:left="2860" w:hanging="360"/>
      </w:pPr>
      <w:rPr>
        <w:rFonts w:ascii="Wingdings" w:hAnsi="Wingdings" w:hint="default"/>
      </w:rPr>
    </w:lvl>
    <w:lvl w:ilvl="3" w:tplc="04180001" w:tentative="1">
      <w:start w:val="1"/>
      <w:numFmt w:val="bullet"/>
      <w:lvlText w:val=""/>
      <w:lvlJc w:val="left"/>
      <w:pPr>
        <w:tabs>
          <w:tab w:val="num" w:pos="3580"/>
        </w:tabs>
        <w:ind w:left="3580" w:hanging="360"/>
      </w:pPr>
      <w:rPr>
        <w:rFonts w:ascii="Symbol" w:hAnsi="Symbol" w:hint="default"/>
      </w:rPr>
    </w:lvl>
    <w:lvl w:ilvl="4" w:tplc="04180003" w:tentative="1">
      <w:start w:val="1"/>
      <w:numFmt w:val="bullet"/>
      <w:lvlText w:val="o"/>
      <w:lvlJc w:val="left"/>
      <w:pPr>
        <w:tabs>
          <w:tab w:val="num" w:pos="4300"/>
        </w:tabs>
        <w:ind w:left="4300" w:hanging="360"/>
      </w:pPr>
      <w:rPr>
        <w:rFonts w:ascii="Courier New" w:hAnsi="Courier New" w:hint="default"/>
      </w:rPr>
    </w:lvl>
    <w:lvl w:ilvl="5" w:tplc="04180005" w:tentative="1">
      <w:start w:val="1"/>
      <w:numFmt w:val="bullet"/>
      <w:lvlText w:val=""/>
      <w:lvlJc w:val="left"/>
      <w:pPr>
        <w:tabs>
          <w:tab w:val="num" w:pos="5020"/>
        </w:tabs>
        <w:ind w:left="5020" w:hanging="360"/>
      </w:pPr>
      <w:rPr>
        <w:rFonts w:ascii="Wingdings" w:hAnsi="Wingdings" w:hint="default"/>
      </w:rPr>
    </w:lvl>
    <w:lvl w:ilvl="6" w:tplc="04180001" w:tentative="1">
      <w:start w:val="1"/>
      <w:numFmt w:val="bullet"/>
      <w:lvlText w:val=""/>
      <w:lvlJc w:val="left"/>
      <w:pPr>
        <w:tabs>
          <w:tab w:val="num" w:pos="5740"/>
        </w:tabs>
        <w:ind w:left="5740" w:hanging="360"/>
      </w:pPr>
      <w:rPr>
        <w:rFonts w:ascii="Symbol" w:hAnsi="Symbol" w:hint="default"/>
      </w:rPr>
    </w:lvl>
    <w:lvl w:ilvl="7" w:tplc="04180003" w:tentative="1">
      <w:start w:val="1"/>
      <w:numFmt w:val="bullet"/>
      <w:lvlText w:val="o"/>
      <w:lvlJc w:val="left"/>
      <w:pPr>
        <w:tabs>
          <w:tab w:val="num" w:pos="6460"/>
        </w:tabs>
        <w:ind w:left="6460" w:hanging="360"/>
      </w:pPr>
      <w:rPr>
        <w:rFonts w:ascii="Courier New" w:hAnsi="Courier New" w:hint="default"/>
      </w:rPr>
    </w:lvl>
    <w:lvl w:ilvl="8" w:tplc="04180005" w:tentative="1">
      <w:start w:val="1"/>
      <w:numFmt w:val="bullet"/>
      <w:lvlText w:val=""/>
      <w:lvlJc w:val="left"/>
      <w:pPr>
        <w:tabs>
          <w:tab w:val="num" w:pos="7180"/>
        </w:tabs>
        <w:ind w:left="7180" w:hanging="360"/>
      </w:pPr>
      <w:rPr>
        <w:rFonts w:ascii="Wingdings" w:hAnsi="Wingdings" w:hint="default"/>
      </w:rPr>
    </w:lvl>
  </w:abstractNum>
  <w:abstractNum w:abstractNumId="18" w15:restartNumberingAfterBreak="0">
    <w:nsid w:val="6E772793"/>
    <w:multiLevelType w:val="hybridMultilevel"/>
    <w:tmpl w:val="B5FAD2F0"/>
    <w:lvl w:ilvl="0" w:tplc="500A1660">
      <w:start w:val="5"/>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num w:numId="1" w16cid:durableId="524834420">
    <w:abstractNumId w:val="11"/>
  </w:num>
  <w:num w:numId="2" w16cid:durableId="1633094351">
    <w:abstractNumId w:val="10"/>
  </w:num>
  <w:num w:numId="3" w16cid:durableId="16077732">
    <w:abstractNumId w:val="0"/>
  </w:num>
  <w:num w:numId="4" w16cid:durableId="1643999529">
    <w:abstractNumId w:val="2"/>
  </w:num>
  <w:num w:numId="5" w16cid:durableId="1170292668">
    <w:abstractNumId w:val="18"/>
  </w:num>
  <w:num w:numId="6" w16cid:durableId="802380970">
    <w:abstractNumId w:val="6"/>
  </w:num>
  <w:num w:numId="7" w16cid:durableId="2100326750">
    <w:abstractNumId w:val="16"/>
  </w:num>
  <w:num w:numId="8" w16cid:durableId="839545672">
    <w:abstractNumId w:val="14"/>
  </w:num>
  <w:num w:numId="9" w16cid:durableId="13501796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7515392">
    <w:abstractNumId w:val="15"/>
  </w:num>
  <w:num w:numId="11" w16cid:durableId="712770308">
    <w:abstractNumId w:val="1"/>
  </w:num>
  <w:num w:numId="12" w16cid:durableId="297416915">
    <w:abstractNumId w:val="12"/>
  </w:num>
  <w:num w:numId="13" w16cid:durableId="1100032752">
    <w:abstractNumId w:val="7"/>
  </w:num>
  <w:num w:numId="14" w16cid:durableId="73868810">
    <w:abstractNumId w:val="17"/>
  </w:num>
  <w:num w:numId="15" w16cid:durableId="298457245">
    <w:abstractNumId w:val="9"/>
  </w:num>
  <w:num w:numId="16" w16cid:durableId="1605309013">
    <w:abstractNumId w:val="3"/>
  </w:num>
  <w:num w:numId="17" w16cid:durableId="13693792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88400322">
    <w:abstractNumId w:val="8"/>
  </w:num>
  <w:num w:numId="19" w16cid:durableId="396823109">
    <w:abstractNumId w:val="5"/>
  </w:num>
  <w:num w:numId="20" w16cid:durableId="22703270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rela RACIANU">
    <w15:presenceInfo w15:providerId="None" w15:userId="Mirela RACIA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90F"/>
    <w:rsid w:val="00001509"/>
    <w:rsid w:val="000203F2"/>
    <w:rsid w:val="00020486"/>
    <w:rsid w:val="00020FD0"/>
    <w:rsid w:val="00025FE4"/>
    <w:rsid w:val="0003318E"/>
    <w:rsid w:val="00034D65"/>
    <w:rsid w:val="00035E38"/>
    <w:rsid w:val="000441D9"/>
    <w:rsid w:val="000532EE"/>
    <w:rsid w:val="000615EA"/>
    <w:rsid w:val="000707C4"/>
    <w:rsid w:val="00081133"/>
    <w:rsid w:val="000821E1"/>
    <w:rsid w:val="000833CA"/>
    <w:rsid w:val="000847E5"/>
    <w:rsid w:val="00085112"/>
    <w:rsid w:val="00092B92"/>
    <w:rsid w:val="000A33D2"/>
    <w:rsid w:val="000A748B"/>
    <w:rsid w:val="000B095F"/>
    <w:rsid w:val="000B61D6"/>
    <w:rsid w:val="000D00D8"/>
    <w:rsid w:val="000E5B6C"/>
    <w:rsid w:val="000F012B"/>
    <w:rsid w:val="000F3487"/>
    <w:rsid w:val="0010307D"/>
    <w:rsid w:val="001165DC"/>
    <w:rsid w:val="0012011B"/>
    <w:rsid w:val="0012343F"/>
    <w:rsid w:val="001252AE"/>
    <w:rsid w:val="001262CC"/>
    <w:rsid w:val="00132F36"/>
    <w:rsid w:val="001413F7"/>
    <w:rsid w:val="00144FC9"/>
    <w:rsid w:val="001454B0"/>
    <w:rsid w:val="00150688"/>
    <w:rsid w:val="00153E93"/>
    <w:rsid w:val="00157FCD"/>
    <w:rsid w:val="001616DE"/>
    <w:rsid w:val="0017023A"/>
    <w:rsid w:val="00171D9A"/>
    <w:rsid w:val="00173FE8"/>
    <w:rsid w:val="00176EF5"/>
    <w:rsid w:val="001801E6"/>
    <w:rsid w:val="00183CF4"/>
    <w:rsid w:val="00184992"/>
    <w:rsid w:val="00184A8F"/>
    <w:rsid w:val="00185EC4"/>
    <w:rsid w:val="00190E34"/>
    <w:rsid w:val="00194641"/>
    <w:rsid w:val="001A012D"/>
    <w:rsid w:val="001A6860"/>
    <w:rsid w:val="001B08FC"/>
    <w:rsid w:val="001B31F6"/>
    <w:rsid w:val="001D35F9"/>
    <w:rsid w:val="001D3FC2"/>
    <w:rsid w:val="00203CC8"/>
    <w:rsid w:val="002107C7"/>
    <w:rsid w:val="002131D4"/>
    <w:rsid w:val="00215FA5"/>
    <w:rsid w:val="00230DB5"/>
    <w:rsid w:val="00233346"/>
    <w:rsid w:val="002349DA"/>
    <w:rsid w:val="00243DC3"/>
    <w:rsid w:val="002457D4"/>
    <w:rsid w:val="00245CBD"/>
    <w:rsid w:val="0024696D"/>
    <w:rsid w:val="0025061D"/>
    <w:rsid w:val="00254569"/>
    <w:rsid w:val="00255E76"/>
    <w:rsid w:val="00264BF9"/>
    <w:rsid w:val="0026728A"/>
    <w:rsid w:val="002744A5"/>
    <w:rsid w:val="00275709"/>
    <w:rsid w:val="00280E69"/>
    <w:rsid w:val="0029165C"/>
    <w:rsid w:val="0029671E"/>
    <w:rsid w:val="002A03E4"/>
    <w:rsid w:val="002A1166"/>
    <w:rsid w:val="002A20F8"/>
    <w:rsid w:val="002A4A32"/>
    <w:rsid w:val="002A4D13"/>
    <w:rsid w:val="002A4E1C"/>
    <w:rsid w:val="002A64FB"/>
    <w:rsid w:val="002B090F"/>
    <w:rsid w:val="002B1951"/>
    <w:rsid w:val="002B339C"/>
    <w:rsid w:val="002B431C"/>
    <w:rsid w:val="002D6812"/>
    <w:rsid w:val="002E0351"/>
    <w:rsid w:val="002E68AB"/>
    <w:rsid w:val="002E6E69"/>
    <w:rsid w:val="002F7027"/>
    <w:rsid w:val="002F7944"/>
    <w:rsid w:val="00303E30"/>
    <w:rsid w:val="0030771D"/>
    <w:rsid w:val="00312F79"/>
    <w:rsid w:val="00315332"/>
    <w:rsid w:val="00315F22"/>
    <w:rsid w:val="00320AB0"/>
    <w:rsid w:val="00323CA9"/>
    <w:rsid w:val="00325147"/>
    <w:rsid w:val="00335CF2"/>
    <w:rsid w:val="00336879"/>
    <w:rsid w:val="0033714B"/>
    <w:rsid w:val="003412FF"/>
    <w:rsid w:val="00355A54"/>
    <w:rsid w:val="0035763D"/>
    <w:rsid w:val="003656FA"/>
    <w:rsid w:val="00375FAB"/>
    <w:rsid w:val="0038478D"/>
    <w:rsid w:val="00387DB0"/>
    <w:rsid w:val="00396F4C"/>
    <w:rsid w:val="003A4CBD"/>
    <w:rsid w:val="003A6B75"/>
    <w:rsid w:val="003C04B6"/>
    <w:rsid w:val="003C0672"/>
    <w:rsid w:val="003C7819"/>
    <w:rsid w:val="003C7AD4"/>
    <w:rsid w:val="003D2816"/>
    <w:rsid w:val="003D574C"/>
    <w:rsid w:val="003F1DEB"/>
    <w:rsid w:val="00402D05"/>
    <w:rsid w:val="00415624"/>
    <w:rsid w:val="0043122E"/>
    <w:rsid w:val="0044223A"/>
    <w:rsid w:val="00444D11"/>
    <w:rsid w:val="004501EF"/>
    <w:rsid w:val="00452A41"/>
    <w:rsid w:val="00456706"/>
    <w:rsid w:val="00460763"/>
    <w:rsid w:val="00470EA0"/>
    <w:rsid w:val="004841C8"/>
    <w:rsid w:val="00486FD6"/>
    <w:rsid w:val="004872E8"/>
    <w:rsid w:val="00490265"/>
    <w:rsid w:val="00497383"/>
    <w:rsid w:val="004A7A79"/>
    <w:rsid w:val="004B6A8E"/>
    <w:rsid w:val="004C14E8"/>
    <w:rsid w:val="004C5CA2"/>
    <w:rsid w:val="004C7F72"/>
    <w:rsid w:val="004E2885"/>
    <w:rsid w:val="004F0329"/>
    <w:rsid w:val="004F2D21"/>
    <w:rsid w:val="004F3158"/>
    <w:rsid w:val="00501D86"/>
    <w:rsid w:val="00507454"/>
    <w:rsid w:val="00510193"/>
    <w:rsid w:val="00520AF5"/>
    <w:rsid w:val="00522B5D"/>
    <w:rsid w:val="00522F9D"/>
    <w:rsid w:val="005260E1"/>
    <w:rsid w:val="0053784E"/>
    <w:rsid w:val="00541B00"/>
    <w:rsid w:val="00561B4A"/>
    <w:rsid w:val="005632EB"/>
    <w:rsid w:val="005639BF"/>
    <w:rsid w:val="0057482B"/>
    <w:rsid w:val="005752A1"/>
    <w:rsid w:val="005835C9"/>
    <w:rsid w:val="00583633"/>
    <w:rsid w:val="005838D3"/>
    <w:rsid w:val="00584CE1"/>
    <w:rsid w:val="00585157"/>
    <w:rsid w:val="0059267E"/>
    <w:rsid w:val="00592A5C"/>
    <w:rsid w:val="005A2B56"/>
    <w:rsid w:val="005A5255"/>
    <w:rsid w:val="005B7A41"/>
    <w:rsid w:val="005C1C53"/>
    <w:rsid w:val="005C32DB"/>
    <w:rsid w:val="005D1FD2"/>
    <w:rsid w:val="005E3591"/>
    <w:rsid w:val="005F439F"/>
    <w:rsid w:val="005F5DC5"/>
    <w:rsid w:val="00604400"/>
    <w:rsid w:val="006217B7"/>
    <w:rsid w:val="00621B42"/>
    <w:rsid w:val="0062358E"/>
    <w:rsid w:val="006325FD"/>
    <w:rsid w:val="00632AC4"/>
    <w:rsid w:val="00633573"/>
    <w:rsid w:val="00644ED4"/>
    <w:rsid w:val="00656953"/>
    <w:rsid w:val="0065756A"/>
    <w:rsid w:val="006646CC"/>
    <w:rsid w:val="00664F2C"/>
    <w:rsid w:val="006824A5"/>
    <w:rsid w:val="00685970"/>
    <w:rsid w:val="00691B2D"/>
    <w:rsid w:val="006A6D17"/>
    <w:rsid w:val="006B4382"/>
    <w:rsid w:val="006C1B58"/>
    <w:rsid w:val="006C1D6A"/>
    <w:rsid w:val="006C2ED9"/>
    <w:rsid w:val="006C5F80"/>
    <w:rsid w:val="006E1E32"/>
    <w:rsid w:val="006E7C04"/>
    <w:rsid w:val="006F15F5"/>
    <w:rsid w:val="0070004E"/>
    <w:rsid w:val="007012F2"/>
    <w:rsid w:val="0070628D"/>
    <w:rsid w:val="00713264"/>
    <w:rsid w:val="00720A02"/>
    <w:rsid w:val="00721A31"/>
    <w:rsid w:val="007260EE"/>
    <w:rsid w:val="00726242"/>
    <w:rsid w:val="00731703"/>
    <w:rsid w:val="0073181D"/>
    <w:rsid w:val="007320DA"/>
    <w:rsid w:val="00733A7A"/>
    <w:rsid w:val="0074500E"/>
    <w:rsid w:val="0075440C"/>
    <w:rsid w:val="0077199E"/>
    <w:rsid w:val="00777A44"/>
    <w:rsid w:val="00793D3C"/>
    <w:rsid w:val="007A414C"/>
    <w:rsid w:val="007A75C8"/>
    <w:rsid w:val="007D5E6C"/>
    <w:rsid w:val="007E73B5"/>
    <w:rsid w:val="007F63D1"/>
    <w:rsid w:val="008022C8"/>
    <w:rsid w:val="00805363"/>
    <w:rsid w:val="008259DC"/>
    <w:rsid w:val="0084288C"/>
    <w:rsid w:val="00845629"/>
    <w:rsid w:val="00847B3D"/>
    <w:rsid w:val="00847D74"/>
    <w:rsid w:val="0085717A"/>
    <w:rsid w:val="00865EE6"/>
    <w:rsid w:val="008663BA"/>
    <w:rsid w:val="0086755D"/>
    <w:rsid w:val="00867BE9"/>
    <w:rsid w:val="00876346"/>
    <w:rsid w:val="00880F93"/>
    <w:rsid w:val="00884314"/>
    <w:rsid w:val="00892E43"/>
    <w:rsid w:val="008A1727"/>
    <w:rsid w:val="008B2236"/>
    <w:rsid w:val="008C5313"/>
    <w:rsid w:val="008D1E6D"/>
    <w:rsid w:val="008E3E87"/>
    <w:rsid w:val="008E7864"/>
    <w:rsid w:val="008F2F03"/>
    <w:rsid w:val="00905DC5"/>
    <w:rsid w:val="0091157D"/>
    <w:rsid w:val="00916A6D"/>
    <w:rsid w:val="00924756"/>
    <w:rsid w:val="00926806"/>
    <w:rsid w:val="009312DC"/>
    <w:rsid w:val="00931B4C"/>
    <w:rsid w:val="009355D4"/>
    <w:rsid w:val="00935F4F"/>
    <w:rsid w:val="00936D02"/>
    <w:rsid w:val="00946FC0"/>
    <w:rsid w:val="00952CC5"/>
    <w:rsid w:val="009600DF"/>
    <w:rsid w:val="00964B85"/>
    <w:rsid w:val="00964BAD"/>
    <w:rsid w:val="00964C44"/>
    <w:rsid w:val="0097109A"/>
    <w:rsid w:val="009733AA"/>
    <w:rsid w:val="00976568"/>
    <w:rsid w:val="00987162"/>
    <w:rsid w:val="00992B89"/>
    <w:rsid w:val="00996BEB"/>
    <w:rsid w:val="009A6243"/>
    <w:rsid w:val="009B68A4"/>
    <w:rsid w:val="009B6CA1"/>
    <w:rsid w:val="009C1C00"/>
    <w:rsid w:val="009D23CF"/>
    <w:rsid w:val="009D3A5F"/>
    <w:rsid w:val="009D4AEB"/>
    <w:rsid w:val="009E3844"/>
    <w:rsid w:val="009F0A2E"/>
    <w:rsid w:val="009F6E5C"/>
    <w:rsid w:val="009F7322"/>
    <w:rsid w:val="00A000D2"/>
    <w:rsid w:val="00A00F2D"/>
    <w:rsid w:val="00A05049"/>
    <w:rsid w:val="00A05D9E"/>
    <w:rsid w:val="00A136D3"/>
    <w:rsid w:val="00A240A1"/>
    <w:rsid w:val="00A24B78"/>
    <w:rsid w:val="00A410E2"/>
    <w:rsid w:val="00A62F7F"/>
    <w:rsid w:val="00A646E4"/>
    <w:rsid w:val="00A65978"/>
    <w:rsid w:val="00A72B01"/>
    <w:rsid w:val="00A82ABE"/>
    <w:rsid w:val="00A928A8"/>
    <w:rsid w:val="00AB2F2A"/>
    <w:rsid w:val="00AB63F1"/>
    <w:rsid w:val="00AC2736"/>
    <w:rsid w:val="00AC4864"/>
    <w:rsid w:val="00AC5F01"/>
    <w:rsid w:val="00AD0F13"/>
    <w:rsid w:val="00AD354D"/>
    <w:rsid w:val="00AD5B09"/>
    <w:rsid w:val="00AE0A9F"/>
    <w:rsid w:val="00AE2A5B"/>
    <w:rsid w:val="00AF4102"/>
    <w:rsid w:val="00AF5F6B"/>
    <w:rsid w:val="00AF73C4"/>
    <w:rsid w:val="00B02207"/>
    <w:rsid w:val="00B0629D"/>
    <w:rsid w:val="00B214B8"/>
    <w:rsid w:val="00B362DE"/>
    <w:rsid w:val="00B4000C"/>
    <w:rsid w:val="00B5374E"/>
    <w:rsid w:val="00B546DB"/>
    <w:rsid w:val="00B64D3A"/>
    <w:rsid w:val="00B66A19"/>
    <w:rsid w:val="00B73F3E"/>
    <w:rsid w:val="00B91ABB"/>
    <w:rsid w:val="00BA2955"/>
    <w:rsid w:val="00BB1181"/>
    <w:rsid w:val="00BB5E38"/>
    <w:rsid w:val="00BC2692"/>
    <w:rsid w:val="00BC3769"/>
    <w:rsid w:val="00BC6691"/>
    <w:rsid w:val="00BD15AE"/>
    <w:rsid w:val="00BD3AAC"/>
    <w:rsid w:val="00BD3C24"/>
    <w:rsid w:val="00BD7948"/>
    <w:rsid w:val="00BD7BD7"/>
    <w:rsid w:val="00BE3BE9"/>
    <w:rsid w:val="00BF2293"/>
    <w:rsid w:val="00BF2F24"/>
    <w:rsid w:val="00C15046"/>
    <w:rsid w:val="00C23BB5"/>
    <w:rsid w:val="00C25BE1"/>
    <w:rsid w:val="00C30D2A"/>
    <w:rsid w:val="00C413D7"/>
    <w:rsid w:val="00C561A4"/>
    <w:rsid w:val="00C61B89"/>
    <w:rsid w:val="00C726F5"/>
    <w:rsid w:val="00C735F0"/>
    <w:rsid w:val="00C76043"/>
    <w:rsid w:val="00C85E2A"/>
    <w:rsid w:val="00C93109"/>
    <w:rsid w:val="00CA387A"/>
    <w:rsid w:val="00CB3E70"/>
    <w:rsid w:val="00CB44A1"/>
    <w:rsid w:val="00CC4A0E"/>
    <w:rsid w:val="00CC577B"/>
    <w:rsid w:val="00CD3E34"/>
    <w:rsid w:val="00CD6EB9"/>
    <w:rsid w:val="00D0242F"/>
    <w:rsid w:val="00D0323B"/>
    <w:rsid w:val="00D0562F"/>
    <w:rsid w:val="00D10706"/>
    <w:rsid w:val="00D16BF7"/>
    <w:rsid w:val="00D241D3"/>
    <w:rsid w:val="00D36DD7"/>
    <w:rsid w:val="00D417C4"/>
    <w:rsid w:val="00D42E3C"/>
    <w:rsid w:val="00D43F6C"/>
    <w:rsid w:val="00D51F47"/>
    <w:rsid w:val="00D5277D"/>
    <w:rsid w:val="00D71839"/>
    <w:rsid w:val="00D862A7"/>
    <w:rsid w:val="00D910A4"/>
    <w:rsid w:val="00DA229F"/>
    <w:rsid w:val="00DB1FC0"/>
    <w:rsid w:val="00DB51A9"/>
    <w:rsid w:val="00DC0DBC"/>
    <w:rsid w:val="00DD20EC"/>
    <w:rsid w:val="00DD242C"/>
    <w:rsid w:val="00DD4694"/>
    <w:rsid w:val="00DD6008"/>
    <w:rsid w:val="00E0278A"/>
    <w:rsid w:val="00E04273"/>
    <w:rsid w:val="00E05929"/>
    <w:rsid w:val="00E0642A"/>
    <w:rsid w:val="00E148AF"/>
    <w:rsid w:val="00E20979"/>
    <w:rsid w:val="00E26561"/>
    <w:rsid w:val="00E31FCF"/>
    <w:rsid w:val="00E364A5"/>
    <w:rsid w:val="00E409B4"/>
    <w:rsid w:val="00E40BA0"/>
    <w:rsid w:val="00E43567"/>
    <w:rsid w:val="00E44E02"/>
    <w:rsid w:val="00E460AA"/>
    <w:rsid w:val="00E53CFE"/>
    <w:rsid w:val="00E6050B"/>
    <w:rsid w:val="00E6087C"/>
    <w:rsid w:val="00E641AE"/>
    <w:rsid w:val="00E816B6"/>
    <w:rsid w:val="00E85665"/>
    <w:rsid w:val="00E865DC"/>
    <w:rsid w:val="00E87C7D"/>
    <w:rsid w:val="00E93BFD"/>
    <w:rsid w:val="00EA5ED5"/>
    <w:rsid w:val="00EA6F3E"/>
    <w:rsid w:val="00EB253D"/>
    <w:rsid w:val="00EB609E"/>
    <w:rsid w:val="00EB60FA"/>
    <w:rsid w:val="00EB63A0"/>
    <w:rsid w:val="00EC18F4"/>
    <w:rsid w:val="00ED2F42"/>
    <w:rsid w:val="00EF519B"/>
    <w:rsid w:val="00EF7C2A"/>
    <w:rsid w:val="00F011D0"/>
    <w:rsid w:val="00F04938"/>
    <w:rsid w:val="00F0577D"/>
    <w:rsid w:val="00F064EF"/>
    <w:rsid w:val="00F11330"/>
    <w:rsid w:val="00F21F27"/>
    <w:rsid w:val="00F35448"/>
    <w:rsid w:val="00F35F4F"/>
    <w:rsid w:val="00F459BE"/>
    <w:rsid w:val="00F55105"/>
    <w:rsid w:val="00F677CF"/>
    <w:rsid w:val="00F70FCF"/>
    <w:rsid w:val="00F72936"/>
    <w:rsid w:val="00F74612"/>
    <w:rsid w:val="00F76335"/>
    <w:rsid w:val="00F76EDB"/>
    <w:rsid w:val="00F82C1F"/>
    <w:rsid w:val="00F86455"/>
    <w:rsid w:val="00F9792B"/>
    <w:rsid w:val="00FA2322"/>
    <w:rsid w:val="00FA4481"/>
    <w:rsid w:val="00FB503B"/>
    <w:rsid w:val="00FC35E7"/>
    <w:rsid w:val="00FC562B"/>
    <w:rsid w:val="00FE4353"/>
    <w:rsid w:val="00FE7228"/>
    <w:rsid w:val="00FF28B0"/>
    <w:rsid w:val="00FF3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86B979"/>
  <w15:docId w15:val="{A82CC8B6-7F0A-4FC9-97B5-5BA176C2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979"/>
    <w:rPr>
      <w:lang w:eastAsia="ro-RO"/>
    </w:rPr>
  </w:style>
  <w:style w:type="paragraph" w:styleId="Heading1">
    <w:name w:val="heading 1"/>
    <w:basedOn w:val="Normal"/>
    <w:next w:val="Normal"/>
    <w:qFormat/>
    <w:rsid w:val="00F35448"/>
    <w:pPr>
      <w:keepNext/>
      <w:spacing w:line="240" w:lineRule="atLeast"/>
      <w:jc w:val="right"/>
      <w:outlineLvl w:val="0"/>
    </w:pPr>
    <w:rPr>
      <w:sz w:val="28"/>
      <w:lang w:val="ro-RO"/>
    </w:rPr>
  </w:style>
  <w:style w:type="paragraph" w:styleId="Heading2">
    <w:name w:val="heading 2"/>
    <w:basedOn w:val="Normal"/>
    <w:next w:val="Normal"/>
    <w:qFormat/>
    <w:rsid w:val="00F35448"/>
    <w:pPr>
      <w:keepNext/>
      <w:spacing w:line="240" w:lineRule="atLeast"/>
      <w:jc w:val="center"/>
      <w:outlineLvl w:val="1"/>
    </w:pPr>
    <w:rPr>
      <w:sz w:val="28"/>
      <w:lang w:val="ro-RO"/>
    </w:rPr>
  </w:style>
  <w:style w:type="paragraph" w:styleId="Heading3">
    <w:name w:val="heading 3"/>
    <w:basedOn w:val="Normal"/>
    <w:next w:val="Normal"/>
    <w:link w:val="Heading3Char"/>
    <w:qFormat/>
    <w:rsid w:val="00F35448"/>
    <w:pPr>
      <w:keepNext/>
      <w:spacing w:line="240" w:lineRule="atLeast"/>
      <w:jc w:val="center"/>
      <w:outlineLvl w:val="2"/>
    </w:pPr>
    <w:rPr>
      <w:b/>
      <w:noProof/>
      <w:color w:val="000000"/>
      <w:sz w:val="28"/>
    </w:rPr>
  </w:style>
  <w:style w:type="paragraph" w:styleId="Heading4">
    <w:name w:val="heading 4"/>
    <w:basedOn w:val="Normal"/>
    <w:next w:val="Normal"/>
    <w:qFormat/>
    <w:rsid w:val="00F35448"/>
    <w:pPr>
      <w:keepNext/>
      <w:widowControl w:val="0"/>
      <w:spacing w:line="140" w:lineRule="atLeast"/>
      <w:jc w:val="center"/>
      <w:outlineLvl w:val="3"/>
    </w:pPr>
    <w:rPr>
      <w:b/>
      <w:snapToGrid w:val="0"/>
      <w:sz w:val="22"/>
      <w:lang w:eastAsia="en-US"/>
    </w:rPr>
  </w:style>
  <w:style w:type="paragraph" w:styleId="Heading5">
    <w:name w:val="heading 5"/>
    <w:basedOn w:val="Normal"/>
    <w:next w:val="Normal"/>
    <w:qFormat/>
    <w:rsid w:val="00F35448"/>
    <w:pPr>
      <w:keepNext/>
      <w:widowControl w:val="0"/>
      <w:spacing w:line="140" w:lineRule="atLeast"/>
      <w:outlineLvl w:val="4"/>
    </w:pPr>
    <w:rPr>
      <w:b/>
      <w:snapToGrid w:val="0"/>
      <w:sz w:val="22"/>
      <w:lang w:eastAsia="en-US"/>
    </w:rPr>
  </w:style>
  <w:style w:type="paragraph" w:styleId="Heading6">
    <w:name w:val="heading 6"/>
    <w:basedOn w:val="Normal"/>
    <w:next w:val="Normal"/>
    <w:qFormat/>
    <w:rsid w:val="00F35448"/>
    <w:pPr>
      <w:keepNext/>
      <w:widowControl w:val="0"/>
      <w:spacing w:line="140" w:lineRule="atLeast"/>
      <w:jc w:val="center"/>
      <w:outlineLvl w:val="5"/>
    </w:pPr>
    <w:rPr>
      <w:snapToGrid w:val="0"/>
      <w:sz w:val="24"/>
      <w:lang w:eastAsia="en-US"/>
    </w:rPr>
  </w:style>
  <w:style w:type="paragraph" w:styleId="Heading7">
    <w:name w:val="heading 7"/>
    <w:basedOn w:val="Normal"/>
    <w:next w:val="Normal"/>
    <w:qFormat/>
    <w:rsid w:val="00F35448"/>
    <w:pPr>
      <w:keepNext/>
      <w:spacing w:line="240" w:lineRule="atLeast"/>
      <w:jc w:val="both"/>
      <w:outlineLvl w:val="6"/>
    </w:pPr>
    <w:rPr>
      <w:noProof/>
      <w:sz w:val="28"/>
    </w:rPr>
  </w:style>
  <w:style w:type="paragraph" w:styleId="Heading8">
    <w:name w:val="heading 8"/>
    <w:basedOn w:val="Normal"/>
    <w:next w:val="Normal"/>
    <w:qFormat/>
    <w:rsid w:val="00F35448"/>
    <w:pPr>
      <w:keepNext/>
      <w:jc w:val="right"/>
      <w:outlineLvl w:val="7"/>
    </w:pPr>
    <w:rPr>
      <w:b/>
      <w:noProof/>
      <w:sz w:val="28"/>
    </w:rPr>
  </w:style>
  <w:style w:type="paragraph" w:styleId="Heading9">
    <w:name w:val="heading 9"/>
    <w:basedOn w:val="Normal"/>
    <w:next w:val="Normal"/>
    <w:qFormat/>
    <w:rsid w:val="00F35448"/>
    <w:pPr>
      <w:keepNext/>
      <w:jc w:val="center"/>
      <w:outlineLvl w:val="8"/>
    </w:pPr>
    <w:rPr>
      <w:b/>
      <w:color w:val="000000"/>
      <w:sz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1">
    <w:name w:val="Default Text:1"/>
    <w:basedOn w:val="Normal"/>
    <w:link w:val="DefaultText1Char"/>
    <w:rsid w:val="00F35448"/>
    <w:rPr>
      <w:sz w:val="24"/>
    </w:rPr>
  </w:style>
  <w:style w:type="paragraph" w:customStyle="1" w:styleId="DefaultText">
    <w:name w:val="Default Text"/>
    <w:basedOn w:val="Normal"/>
    <w:link w:val="DefaultTextChar"/>
    <w:rsid w:val="00F35448"/>
    <w:rPr>
      <w:sz w:val="24"/>
    </w:rPr>
  </w:style>
  <w:style w:type="paragraph" w:customStyle="1" w:styleId="TableText">
    <w:name w:val="Table Text"/>
    <w:basedOn w:val="Normal"/>
    <w:rsid w:val="00F35448"/>
    <w:pPr>
      <w:tabs>
        <w:tab w:val="decimal" w:pos="0"/>
      </w:tabs>
    </w:pPr>
    <w:rPr>
      <w:sz w:val="24"/>
    </w:rPr>
  </w:style>
  <w:style w:type="paragraph" w:customStyle="1" w:styleId="Textbody">
    <w:name w:val="Text body"/>
    <w:basedOn w:val="Normal"/>
    <w:rsid w:val="00F35448"/>
    <w:pPr>
      <w:widowControl w:val="0"/>
      <w:suppressAutoHyphens/>
    </w:pPr>
    <w:rPr>
      <w:noProof/>
      <w:sz w:val="28"/>
    </w:rPr>
  </w:style>
  <w:style w:type="paragraph" w:styleId="BodyText2">
    <w:name w:val="Body Text 2"/>
    <w:basedOn w:val="Normal"/>
    <w:link w:val="BodyText2Char"/>
    <w:rsid w:val="00F35448"/>
    <w:pPr>
      <w:spacing w:line="360" w:lineRule="atLeast"/>
      <w:jc w:val="both"/>
    </w:pPr>
    <w:rPr>
      <w:noProof/>
      <w:color w:val="000000"/>
      <w:sz w:val="28"/>
    </w:rPr>
  </w:style>
  <w:style w:type="paragraph" w:styleId="BodyText">
    <w:name w:val="Body Text"/>
    <w:basedOn w:val="Normal"/>
    <w:link w:val="BodyTextChar"/>
    <w:rsid w:val="00F35448"/>
    <w:pPr>
      <w:jc w:val="both"/>
    </w:pPr>
    <w:rPr>
      <w:b/>
      <w:noProof/>
      <w:sz w:val="28"/>
    </w:rPr>
  </w:style>
  <w:style w:type="paragraph" w:styleId="BodyTextIndent">
    <w:name w:val="Body Text Indent"/>
    <w:basedOn w:val="Normal"/>
    <w:link w:val="BodyTextIndentChar"/>
    <w:rsid w:val="00F35448"/>
    <w:pPr>
      <w:spacing w:line="240" w:lineRule="atLeast"/>
      <w:ind w:left="720"/>
      <w:jc w:val="both"/>
    </w:pPr>
    <w:rPr>
      <w:sz w:val="28"/>
      <w:lang w:val="ro-RO"/>
    </w:rPr>
  </w:style>
  <w:style w:type="paragraph" w:styleId="Header">
    <w:name w:val="header"/>
    <w:basedOn w:val="Normal"/>
    <w:link w:val="HeaderChar"/>
    <w:rsid w:val="00F35448"/>
    <w:pPr>
      <w:tabs>
        <w:tab w:val="center" w:pos="4320"/>
        <w:tab w:val="right" w:pos="8640"/>
      </w:tabs>
    </w:pPr>
  </w:style>
  <w:style w:type="paragraph" w:styleId="Footer">
    <w:name w:val="footer"/>
    <w:basedOn w:val="Normal"/>
    <w:rsid w:val="00F35448"/>
    <w:pPr>
      <w:tabs>
        <w:tab w:val="center" w:pos="4320"/>
        <w:tab w:val="right" w:pos="8640"/>
      </w:tabs>
    </w:pPr>
  </w:style>
  <w:style w:type="paragraph" w:styleId="BodyTextIndent2">
    <w:name w:val="Body Text Indent 2"/>
    <w:basedOn w:val="Normal"/>
    <w:rsid w:val="00F35448"/>
    <w:pPr>
      <w:ind w:firstLine="720"/>
      <w:jc w:val="both"/>
    </w:pPr>
    <w:rPr>
      <w:spacing w:val="-20"/>
      <w:sz w:val="24"/>
      <w:lang w:val="ro-RO"/>
    </w:rPr>
  </w:style>
  <w:style w:type="paragraph" w:styleId="BodyText3">
    <w:name w:val="Body Text 3"/>
    <w:basedOn w:val="Normal"/>
    <w:rsid w:val="00F35448"/>
    <w:pPr>
      <w:jc w:val="both"/>
    </w:pPr>
    <w:rPr>
      <w:spacing w:val="-20"/>
      <w:sz w:val="24"/>
      <w:lang w:val="ro-RO"/>
    </w:rPr>
  </w:style>
  <w:style w:type="paragraph" w:styleId="BodyTextIndent3">
    <w:name w:val="Body Text Indent 3"/>
    <w:basedOn w:val="Normal"/>
    <w:rsid w:val="00F35448"/>
    <w:pPr>
      <w:ind w:firstLine="709"/>
      <w:jc w:val="both"/>
    </w:pPr>
    <w:rPr>
      <w:sz w:val="26"/>
      <w:lang w:val="ro-RO"/>
    </w:rPr>
  </w:style>
  <w:style w:type="character" w:styleId="FollowedHyperlink">
    <w:name w:val="FollowedHyperlink"/>
    <w:basedOn w:val="DefaultParagraphFont"/>
    <w:rsid w:val="00F35448"/>
    <w:rPr>
      <w:color w:val="800080"/>
      <w:u w:val="single"/>
    </w:rPr>
  </w:style>
  <w:style w:type="character" w:customStyle="1" w:styleId="paragraf1">
    <w:name w:val="paragraf1"/>
    <w:basedOn w:val="DefaultParagraphFont"/>
    <w:rsid w:val="00F35448"/>
    <w:rPr>
      <w:shd w:val="clear" w:color="auto" w:fill="auto"/>
    </w:rPr>
  </w:style>
  <w:style w:type="character" w:customStyle="1" w:styleId="anexa1">
    <w:name w:val="anexa1"/>
    <w:basedOn w:val="DefaultParagraphFont"/>
    <w:rsid w:val="00F35448"/>
    <w:rPr>
      <w:b/>
      <w:bCs/>
      <w:i/>
      <w:iCs/>
      <w:color w:val="FF0000"/>
    </w:rPr>
  </w:style>
  <w:style w:type="character" w:customStyle="1" w:styleId="litera1">
    <w:name w:val="litera1"/>
    <w:basedOn w:val="DefaultParagraphFont"/>
    <w:rsid w:val="00F35448"/>
    <w:rPr>
      <w:b/>
      <w:bCs/>
      <w:color w:val="000000"/>
    </w:rPr>
  </w:style>
  <w:style w:type="character" w:customStyle="1" w:styleId="tabel1">
    <w:name w:val="tabel1"/>
    <w:basedOn w:val="DefaultParagraphFont"/>
    <w:rsid w:val="00F35448"/>
    <w:rPr>
      <w:rFonts w:ascii="Courier New" w:hAnsi="Courier New" w:cs="Courier New"/>
      <w:color w:val="000000"/>
      <w:sz w:val="20"/>
      <w:szCs w:val="20"/>
    </w:rPr>
  </w:style>
  <w:style w:type="paragraph" w:styleId="HTMLPreformatted">
    <w:name w:val="HTML Preformatted"/>
    <w:basedOn w:val="Normal"/>
    <w:rsid w:val="00F35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lang w:val="ro-RO"/>
    </w:rPr>
  </w:style>
  <w:style w:type="character" w:customStyle="1" w:styleId="nota1">
    <w:name w:val="nota1"/>
    <w:basedOn w:val="DefaultParagraphFont"/>
    <w:rsid w:val="00F35448"/>
    <w:rPr>
      <w:b/>
      <w:bCs/>
      <w:color w:val="000000"/>
    </w:rPr>
  </w:style>
  <w:style w:type="character" w:customStyle="1" w:styleId="linie1">
    <w:name w:val="linie1"/>
    <w:basedOn w:val="DefaultParagraphFont"/>
    <w:rsid w:val="00F35448"/>
    <w:rPr>
      <w:b/>
      <w:bCs/>
      <w:color w:val="000000"/>
    </w:rPr>
  </w:style>
  <w:style w:type="character" w:customStyle="1" w:styleId="punct1">
    <w:name w:val="punct1"/>
    <w:basedOn w:val="DefaultParagraphFont"/>
    <w:rsid w:val="00F35448"/>
    <w:rPr>
      <w:b/>
      <w:bCs/>
      <w:color w:val="000000"/>
    </w:rPr>
  </w:style>
  <w:style w:type="character" w:customStyle="1" w:styleId="HeaderChar">
    <w:name w:val="Header Char"/>
    <w:basedOn w:val="DefaultParagraphFont"/>
    <w:link w:val="Header"/>
    <w:uiPriority w:val="99"/>
    <w:rsid w:val="00E40BA0"/>
    <w:rPr>
      <w:lang w:val="en-US"/>
    </w:rPr>
  </w:style>
  <w:style w:type="character" w:customStyle="1" w:styleId="Heading3Char">
    <w:name w:val="Heading 3 Char"/>
    <w:link w:val="Heading3"/>
    <w:rsid w:val="00936D02"/>
    <w:rPr>
      <w:b/>
      <w:noProof/>
      <w:color w:val="000000"/>
      <w:sz w:val="28"/>
      <w:lang w:val="en-US"/>
    </w:rPr>
  </w:style>
  <w:style w:type="character" w:customStyle="1" w:styleId="DefaultTextChar">
    <w:name w:val="Default Text Char"/>
    <w:link w:val="DefaultText"/>
    <w:rsid w:val="00936D02"/>
    <w:rPr>
      <w:sz w:val="24"/>
      <w:lang w:val="en-US"/>
    </w:rPr>
  </w:style>
  <w:style w:type="character" w:customStyle="1" w:styleId="CharCaracterCaracter2">
    <w:name w:val="Char Caracter Caracter2"/>
    <w:rsid w:val="00936D02"/>
    <w:rPr>
      <w:rFonts w:ascii="Times New Roman" w:hAnsi="Times New Roman" w:cs="Times New Roman"/>
      <w:sz w:val="24"/>
      <w:szCs w:val="24"/>
      <w:lang w:val="ro-RO"/>
    </w:rPr>
  </w:style>
  <w:style w:type="paragraph" w:styleId="CommentText">
    <w:name w:val="annotation text"/>
    <w:basedOn w:val="Normal"/>
    <w:link w:val="CommentTextChar"/>
    <w:semiHidden/>
    <w:rsid w:val="00936D02"/>
    <w:rPr>
      <w:rFonts w:eastAsia="Calibri"/>
      <w:lang w:val="ro-RO"/>
    </w:rPr>
  </w:style>
  <w:style w:type="character" w:customStyle="1" w:styleId="CommentTextChar">
    <w:name w:val="Comment Text Char"/>
    <w:basedOn w:val="DefaultParagraphFont"/>
    <w:link w:val="CommentText"/>
    <w:semiHidden/>
    <w:rsid w:val="00936D02"/>
    <w:rPr>
      <w:rFonts w:eastAsia="Calibri"/>
    </w:rPr>
  </w:style>
  <w:style w:type="paragraph" w:customStyle="1" w:styleId="text">
    <w:name w:val="text"/>
    <w:rsid w:val="00936D02"/>
    <w:pPr>
      <w:widowControl w:val="0"/>
      <w:spacing w:before="240" w:line="240" w:lineRule="exact"/>
      <w:jc w:val="both"/>
    </w:pPr>
    <w:rPr>
      <w:rFonts w:ascii="Arial" w:eastAsia="Calibri" w:hAnsi="Arial"/>
      <w:sz w:val="24"/>
      <w:lang w:val="cs-CZ"/>
    </w:rPr>
  </w:style>
  <w:style w:type="paragraph" w:customStyle="1" w:styleId="ListParagraph1">
    <w:name w:val="List Paragraph1"/>
    <w:basedOn w:val="Normal"/>
    <w:qFormat/>
    <w:rsid w:val="00936D02"/>
    <w:pPr>
      <w:ind w:left="720"/>
      <w:contextualSpacing/>
    </w:pPr>
    <w:rPr>
      <w:rFonts w:eastAsia="Calibri"/>
      <w:lang w:val="ro-RO"/>
    </w:rPr>
  </w:style>
  <w:style w:type="table" w:styleId="TableGrid">
    <w:name w:val="Table Grid"/>
    <w:basedOn w:val="TableNormal"/>
    <w:rsid w:val="003A4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A000D2"/>
    <w:rPr>
      <w:i/>
      <w:iCs/>
    </w:rPr>
  </w:style>
  <w:style w:type="character" w:customStyle="1" w:styleId="HeaderChar1">
    <w:name w:val="Header Char1"/>
    <w:basedOn w:val="DefaultParagraphFont"/>
    <w:uiPriority w:val="99"/>
    <w:rsid w:val="00F70FCF"/>
    <w:rPr>
      <w:lang w:eastAsia="ro-RO"/>
    </w:rPr>
  </w:style>
  <w:style w:type="paragraph" w:styleId="ListParagraph">
    <w:name w:val="List Paragraph"/>
    <w:aliases w:val="Bullet Points,Liste Paragraf,Llista Nivell1,Lista de nivel 1,Paragraphe de liste PBLH,Graph &amp; Table tite,Listenabsatz1,Normal bullet 2,List Bulletized,List Paragraph Char Char,BULLET 1,Bullets,Table of contents numbered,Bullet list,lp1"/>
    <w:basedOn w:val="Normal"/>
    <w:link w:val="ListParagraphChar"/>
    <w:uiPriority w:val="34"/>
    <w:qFormat/>
    <w:rsid w:val="00501D86"/>
    <w:pPr>
      <w:spacing w:after="200" w:line="276" w:lineRule="auto"/>
      <w:ind w:left="720"/>
      <w:contextualSpacing/>
    </w:pPr>
    <w:rPr>
      <w:rFonts w:ascii="Calibri" w:hAnsi="Calibri"/>
      <w:sz w:val="22"/>
      <w:szCs w:val="22"/>
      <w:lang w:eastAsia="en-US"/>
    </w:rPr>
  </w:style>
  <w:style w:type="character" w:customStyle="1" w:styleId="DefaultText1Char">
    <w:name w:val="Default Text:1 Char"/>
    <w:link w:val="DefaultText1"/>
    <w:rsid w:val="00501D86"/>
    <w:rPr>
      <w:sz w:val="24"/>
      <w:lang w:eastAsia="ro-RO"/>
    </w:rPr>
  </w:style>
  <w:style w:type="character" w:customStyle="1" w:styleId="HeaderChar2">
    <w:name w:val="Header Char2"/>
    <w:basedOn w:val="DefaultParagraphFont"/>
    <w:rsid w:val="00501D86"/>
    <w:rPr>
      <w:lang w:val="en-AU" w:eastAsia="ro-RO" w:bidi="ar-SA"/>
    </w:rPr>
  </w:style>
  <w:style w:type="character" w:customStyle="1" w:styleId="BodyText2Char">
    <w:name w:val="Body Text 2 Char"/>
    <w:basedOn w:val="DefaultParagraphFont"/>
    <w:link w:val="BodyText2"/>
    <w:rsid w:val="00501D86"/>
    <w:rPr>
      <w:noProof/>
      <w:color w:val="000000"/>
      <w:sz w:val="28"/>
      <w:lang w:eastAsia="ro-RO"/>
    </w:rPr>
  </w:style>
  <w:style w:type="character" w:customStyle="1" w:styleId="BodyTextChar">
    <w:name w:val="Body Text Char"/>
    <w:basedOn w:val="DefaultParagraphFont"/>
    <w:link w:val="BodyText"/>
    <w:rsid w:val="00501D86"/>
    <w:rPr>
      <w:b/>
      <w:noProof/>
      <w:sz w:val="28"/>
      <w:lang w:eastAsia="ro-RO"/>
    </w:rPr>
  </w:style>
  <w:style w:type="character" w:styleId="Hyperlink">
    <w:name w:val="Hyperlink"/>
    <w:basedOn w:val="DefaultParagraphFont"/>
    <w:rsid w:val="00BC6691"/>
    <w:rPr>
      <w:color w:val="0000FF"/>
      <w:u w:val="single"/>
    </w:rPr>
  </w:style>
  <w:style w:type="character" w:customStyle="1" w:styleId="BodyTextIndentChar">
    <w:name w:val="Body Text Indent Char"/>
    <w:basedOn w:val="DefaultParagraphFont"/>
    <w:link w:val="BodyTextIndent"/>
    <w:rsid w:val="00EB253D"/>
    <w:rPr>
      <w:sz w:val="28"/>
      <w:lang w:val="ro-RO" w:eastAsia="ro-RO"/>
    </w:rPr>
  </w:style>
  <w:style w:type="character" w:customStyle="1" w:styleId="ListParagraphChar">
    <w:name w:val="List Paragraph Char"/>
    <w:aliases w:val="Bullet Points Char,Liste Paragraf Char,Llista Nivell1 Char,Lista de nivel 1 Char,Paragraphe de liste PBLH Char,Graph &amp; Table tite Char,Listenabsatz1 Char,Normal bullet 2 Char,List Bulletized Char,List Paragraph Char Char Char"/>
    <w:link w:val="ListParagraph"/>
    <w:uiPriority w:val="34"/>
    <w:qFormat/>
    <w:locked/>
    <w:rsid w:val="002A03E4"/>
    <w:rPr>
      <w:rFonts w:ascii="Calibri" w:hAnsi="Calibri"/>
      <w:sz w:val="22"/>
      <w:szCs w:val="22"/>
    </w:rPr>
  </w:style>
  <w:style w:type="paragraph" w:styleId="EndnoteText">
    <w:name w:val="endnote text"/>
    <w:basedOn w:val="Normal"/>
    <w:link w:val="EndnoteTextChar"/>
    <w:uiPriority w:val="99"/>
    <w:semiHidden/>
    <w:unhideWhenUsed/>
    <w:rsid w:val="00D42E3C"/>
  </w:style>
  <w:style w:type="character" w:customStyle="1" w:styleId="EndnoteTextChar">
    <w:name w:val="Endnote Text Char"/>
    <w:basedOn w:val="DefaultParagraphFont"/>
    <w:link w:val="EndnoteText"/>
    <w:uiPriority w:val="99"/>
    <w:semiHidden/>
    <w:rsid w:val="00D42E3C"/>
    <w:rPr>
      <w:lang w:eastAsia="ro-RO"/>
    </w:rPr>
  </w:style>
  <w:style w:type="character" w:styleId="EndnoteReference">
    <w:name w:val="endnote reference"/>
    <w:basedOn w:val="DefaultParagraphFont"/>
    <w:uiPriority w:val="99"/>
    <w:semiHidden/>
    <w:unhideWhenUsed/>
    <w:rsid w:val="00D42E3C"/>
    <w:rPr>
      <w:vertAlign w:val="superscript"/>
    </w:rPr>
  </w:style>
  <w:style w:type="paragraph" w:styleId="FootnoteText">
    <w:name w:val="footnote text"/>
    <w:basedOn w:val="Normal"/>
    <w:link w:val="FootnoteTextChar"/>
    <w:uiPriority w:val="99"/>
    <w:semiHidden/>
    <w:unhideWhenUsed/>
    <w:rsid w:val="00D42E3C"/>
  </w:style>
  <w:style w:type="character" w:customStyle="1" w:styleId="FootnoteTextChar">
    <w:name w:val="Footnote Text Char"/>
    <w:basedOn w:val="DefaultParagraphFont"/>
    <w:link w:val="FootnoteText"/>
    <w:uiPriority w:val="99"/>
    <w:semiHidden/>
    <w:rsid w:val="00D42E3C"/>
    <w:rPr>
      <w:lang w:eastAsia="ro-RO"/>
    </w:rPr>
  </w:style>
  <w:style w:type="character" w:styleId="FootnoteReference">
    <w:name w:val="footnote reference"/>
    <w:basedOn w:val="DefaultParagraphFont"/>
    <w:uiPriority w:val="99"/>
    <w:semiHidden/>
    <w:unhideWhenUsed/>
    <w:rsid w:val="00D42E3C"/>
    <w:rPr>
      <w:vertAlign w:val="superscript"/>
    </w:rPr>
  </w:style>
  <w:style w:type="paragraph" w:styleId="Revision">
    <w:name w:val="Revision"/>
    <w:hidden/>
    <w:uiPriority w:val="99"/>
    <w:semiHidden/>
    <w:rsid w:val="00D862A7"/>
    <w:rPr>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682247">
      <w:bodyDiv w:val="1"/>
      <w:marLeft w:val="0"/>
      <w:marRight w:val="0"/>
      <w:marTop w:val="0"/>
      <w:marBottom w:val="0"/>
      <w:divBdr>
        <w:top w:val="none" w:sz="0" w:space="0" w:color="auto"/>
        <w:left w:val="none" w:sz="0" w:space="0" w:color="auto"/>
        <w:bottom w:val="none" w:sz="0" w:space="0" w:color="auto"/>
        <w:right w:val="none" w:sz="0" w:space="0" w:color="auto"/>
      </w:divBdr>
    </w:div>
    <w:div w:id="537399113">
      <w:bodyDiv w:val="1"/>
      <w:marLeft w:val="0"/>
      <w:marRight w:val="0"/>
      <w:marTop w:val="0"/>
      <w:marBottom w:val="0"/>
      <w:divBdr>
        <w:top w:val="none" w:sz="0" w:space="0" w:color="auto"/>
        <w:left w:val="none" w:sz="0" w:space="0" w:color="auto"/>
        <w:bottom w:val="none" w:sz="0" w:space="0" w:color="auto"/>
        <w:right w:val="none" w:sz="0" w:space="0" w:color="auto"/>
      </w:divBdr>
    </w:div>
    <w:div w:id="594359819">
      <w:bodyDiv w:val="1"/>
      <w:marLeft w:val="0"/>
      <w:marRight w:val="0"/>
      <w:marTop w:val="0"/>
      <w:marBottom w:val="0"/>
      <w:divBdr>
        <w:top w:val="none" w:sz="0" w:space="0" w:color="auto"/>
        <w:left w:val="none" w:sz="0" w:space="0" w:color="auto"/>
        <w:bottom w:val="none" w:sz="0" w:space="0" w:color="auto"/>
        <w:right w:val="none" w:sz="0" w:space="0" w:color="auto"/>
      </w:divBdr>
    </w:div>
    <w:div w:id="1740858598">
      <w:bodyDiv w:val="1"/>
      <w:marLeft w:val="0"/>
      <w:marRight w:val="0"/>
      <w:marTop w:val="0"/>
      <w:marBottom w:val="0"/>
      <w:divBdr>
        <w:top w:val="none" w:sz="0" w:space="0" w:color="auto"/>
        <w:left w:val="none" w:sz="0" w:space="0" w:color="auto"/>
        <w:bottom w:val="none" w:sz="0" w:space="0" w:color="auto"/>
        <w:right w:val="none" w:sz="0" w:space="0" w:color="auto"/>
      </w:divBdr>
    </w:div>
    <w:div w:id="195313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9FB111-8C47-43A2-8ED2-F852512B3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4547</Words>
  <Characters>34955</Characters>
  <Application>Microsoft Office Word</Application>
  <DocSecurity>0</DocSecurity>
  <Lines>291</Lines>
  <Paragraphs>78</Paragraphs>
  <ScaleCrop>false</ScaleCrop>
  <HeadingPairs>
    <vt:vector size="2" baseType="variant">
      <vt:variant>
        <vt:lpstr>Title</vt:lpstr>
      </vt:variant>
      <vt:variant>
        <vt:i4>1</vt:i4>
      </vt:variant>
    </vt:vector>
  </HeadingPairs>
  <TitlesOfParts>
    <vt:vector size="1" baseType="lpstr">
      <vt:lpstr>FORMULAR  2A (*)</vt:lpstr>
    </vt:vector>
  </TitlesOfParts>
  <Company>Grizli777</Company>
  <LinksUpToDate>false</LinksUpToDate>
  <CharactersWithSpaces>39424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2A (*)</dc:title>
  <dc:creator>Laptop</dc:creator>
  <cp:lastModifiedBy>Irina Plachide</cp:lastModifiedBy>
  <cp:revision>5</cp:revision>
  <cp:lastPrinted>2023-03-23T11:12:00Z</cp:lastPrinted>
  <dcterms:created xsi:type="dcterms:W3CDTF">2024-08-14T10:19:00Z</dcterms:created>
  <dcterms:modified xsi:type="dcterms:W3CDTF">2024-09-12T07:26:00Z</dcterms:modified>
</cp:coreProperties>
</file>